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3BFDD" w14:textId="523CB252" w:rsidR="007B7441" w:rsidRPr="007B7441" w:rsidRDefault="007B7441" w:rsidP="007B7441">
      <w:pPr>
        <w:spacing w:line="259" w:lineRule="auto"/>
        <w:rPr>
          <w:rFonts w:asciiTheme="minorHAnsi" w:hAnsiTheme="minorHAnsi"/>
          <w:sz w:val="20"/>
          <w:szCs w:val="20"/>
          <w:u w:val="single"/>
        </w:rPr>
      </w:pPr>
      <w:r w:rsidRPr="007B7441">
        <w:rPr>
          <w:rFonts w:asciiTheme="minorHAnsi" w:hAnsiTheme="minorHAnsi"/>
          <w:sz w:val="20"/>
          <w:szCs w:val="20"/>
          <w:u w:val="single"/>
        </w:rPr>
        <w:t xml:space="preserve">Příloha usnesení č. 6 </w:t>
      </w:r>
    </w:p>
    <w:p w14:paraId="3AEE7D26" w14:textId="1A519AFE" w:rsidR="00266E22" w:rsidRPr="00D66616" w:rsidRDefault="00266E22" w:rsidP="00D66616">
      <w:pPr>
        <w:spacing w:line="259" w:lineRule="auto"/>
        <w:jc w:val="center"/>
        <w:rPr>
          <w:rFonts w:asciiTheme="minorHAnsi" w:hAnsiTheme="minorHAnsi"/>
          <w:b/>
          <w:bCs/>
          <w:sz w:val="40"/>
          <w:szCs w:val="40"/>
        </w:rPr>
      </w:pPr>
      <w:r w:rsidRPr="00D66616">
        <w:rPr>
          <w:rFonts w:asciiTheme="minorHAnsi" w:hAnsiTheme="minorHAnsi"/>
          <w:b/>
          <w:bCs/>
          <w:sz w:val="40"/>
          <w:szCs w:val="40"/>
        </w:rPr>
        <w:t>P R A V I D L A</w:t>
      </w:r>
    </w:p>
    <w:p w14:paraId="6A43E4E8" w14:textId="77777777" w:rsidR="00A5306F" w:rsidRPr="00D66616" w:rsidRDefault="00266E22" w:rsidP="00D66616">
      <w:pPr>
        <w:spacing w:line="259" w:lineRule="auto"/>
        <w:jc w:val="center"/>
        <w:rPr>
          <w:rFonts w:asciiTheme="minorHAnsi" w:hAnsiTheme="minorHAnsi"/>
          <w:b/>
          <w:bCs/>
          <w:sz w:val="32"/>
          <w:szCs w:val="32"/>
        </w:rPr>
      </w:pPr>
      <w:r w:rsidRPr="00D66616">
        <w:rPr>
          <w:rFonts w:asciiTheme="minorHAnsi" w:hAnsiTheme="minorHAnsi"/>
          <w:b/>
          <w:bCs/>
          <w:sz w:val="32"/>
          <w:szCs w:val="32"/>
        </w:rPr>
        <w:t xml:space="preserve">pro poskytování dotací z Programu podpory v sociální </w:t>
      </w:r>
      <w:r w:rsidR="00F120C1" w:rsidRPr="00D66616">
        <w:rPr>
          <w:rFonts w:asciiTheme="minorHAnsi" w:hAnsiTheme="minorHAnsi"/>
          <w:b/>
          <w:bCs/>
          <w:sz w:val="32"/>
          <w:szCs w:val="32"/>
        </w:rPr>
        <w:t xml:space="preserve">a zdravotní </w:t>
      </w:r>
      <w:r w:rsidRPr="00D66616">
        <w:rPr>
          <w:rFonts w:asciiTheme="minorHAnsi" w:hAnsiTheme="minorHAnsi"/>
          <w:b/>
          <w:bCs/>
          <w:sz w:val="32"/>
          <w:szCs w:val="32"/>
        </w:rPr>
        <w:t>oblasti</w:t>
      </w:r>
      <w:r w:rsidR="00A5306F" w:rsidRPr="00D66616">
        <w:rPr>
          <w:rFonts w:asciiTheme="minorHAnsi" w:hAnsiTheme="minorHAnsi"/>
          <w:b/>
          <w:bCs/>
          <w:sz w:val="32"/>
          <w:szCs w:val="32"/>
        </w:rPr>
        <w:t xml:space="preserve"> </w:t>
      </w:r>
    </w:p>
    <w:p w14:paraId="725C8E74" w14:textId="77777777" w:rsidR="00CB3DBC" w:rsidRDefault="00CB3DBC" w:rsidP="00D66616">
      <w:pPr>
        <w:spacing w:line="259" w:lineRule="auto"/>
        <w:jc w:val="center"/>
        <w:rPr>
          <w:rFonts w:asciiTheme="minorHAnsi" w:hAnsiTheme="minorHAnsi"/>
          <w:b/>
          <w:bCs/>
          <w:sz w:val="22"/>
          <w:szCs w:val="22"/>
        </w:rPr>
      </w:pPr>
    </w:p>
    <w:p w14:paraId="2C07203E" w14:textId="3686F472" w:rsidR="00266E22" w:rsidRPr="009072AB" w:rsidRDefault="00266E22" w:rsidP="00D66616">
      <w:pPr>
        <w:spacing w:line="259" w:lineRule="auto"/>
        <w:jc w:val="center"/>
        <w:rPr>
          <w:rFonts w:asciiTheme="minorHAnsi" w:hAnsiTheme="minorHAnsi"/>
          <w:b/>
          <w:bCs/>
          <w:sz w:val="22"/>
          <w:szCs w:val="22"/>
        </w:rPr>
      </w:pPr>
      <w:r w:rsidRPr="009072AB">
        <w:rPr>
          <w:rFonts w:asciiTheme="minorHAnsi" w:hAnsiTheme="minorHAnsi"/>
          <w:b/>
          <w:bCs/>
          <w:sz w:val="22"/>
          <w:szCs w:val="22"/>
        </w:rPr>
        <w:t xml:space="preserve">I. </w:t>
      </w:r>
    </w:p>
    <w:p w14:paraId="286CC0EB" w14:textId="77777777" w:rsidR="00266E22" w:rsidRPr="009072AB" w:rsidRDefault="00266E22" w:rsidP="00D66616">
      <w:pPr>
        <w:spacing w:line="259" w:lineRule="auto"/>
        <w:jc w:val="center"/>
        <w:rPr>
          <w:rFonts w:asciiTheme="minorHAnsi" w:hAnsiTheme="minorHAnsi"/>
          <w:b/>
          <w:bCs/>
        </w:rPr>
      </w:pPr>
      <w:r w:rsidRPr="009072AB">
        <w:rPr>
          <w:rFonts w:asciiTheme="minorHAnsi" w:hAnsiTheme="minorHAnsi"/>
          <w:b/>
          <w:bCs/>
        </w:rPr>
        <w:t>Úvodní ustanovení</w:t>
      </w:r>
    </w:p>
    <w:p w14:paraId="6F31BB67" w14:textId="77777777" w:rsidR="00AA0292" w:rsidRPr="009072AB" w:rsidRDefault="00AA0292" w:rsidP="00D66616">
      <w:pPr>
        <w:spacing w:line="259" w:lineRule="auto"/>
        <w:jc w:val="center"/>
        <w:rPr>
          <w:rFonts w:asciiTheme="minorHAnsi" w:hAnsiTheme="minorHAnsi"/>
          <w:b/>
          <w:bCs/>
          <w:sz w:val="22"/>
          <w:szCs w:val="22"/>
        </w:rPr>
      </w:pPr>
    </w:p>
    <w:p w14:paraId="61EF5BEC" w14:textId="3A82DA19" w:rsidR="00266E22" w:rsidRPr="009072AB" w:rsidRDefault="00266E22" w:rsidP="00D66616">
      <w:pPr>
        <w:pStyle w:val="Zkladntextodsazen"/>
        <w:widowControl w:val="0"/>
        <w:numPr>
          <w:ilvl w:val="0"/>
          <w:numId w:val="1"/>
        </w:numPr>
        <w:spacing w:after="0" w:line="259" w:lineRule="auto"/>
        <w:jc w:val="both"/>
        <w:rPr>
          <w:rFonts w:asciiTheme="minorHAnsi" w:hAnsiTheme="minorHAnsi"/>
          <w:strike/>
          <w:sz w:val="22"/>
          <w:szCs w:val="22"/>
        </w:rPr>
      </w:pPr>
      <w:r w:rsidRPr="009072AB">
        <w:rPr>
          <w:rFonts w:asciiTheme="minorHAnsi" w:hAnsiTheme="minorHAnsi"/>
          <w:sz w:val="22"/>
          <w:szCs w:val="22"/>
        </w:rPr>
        <w:t>Poskytování dotací z </w:t>
      </w:r>
      <w:r w:rsidR="0021394D" w:rsidRPr="009072AB">
        <w:rPr>
          <w:rFonts w:asciiTheme="minorHAnsi" w:hAnsiTheme="minorHAnsi"/>
          <w:sz w:val="22"/>
          <w:szCs w:val="22"/>
        </w:rPr>
        <w:t xml:space="preserve">Programu </w:t>
      </w:r>
      <w:r w:rsidRPr="009072AB">
        <w:rPr>
          <w:rFonts w:asciiTheme="minorHAnsi" w:hAnsiTheme="minorHAnsi"/>
          <w:sz w:val="22"/>
          <w:szCs w:val="22"/>
        </w:rPr>
        <w:t>podpory v</w:t>
      </w:r>
      <w:r w:rsidR="00F120C1">
        <w:rPr>
          <w:rFonts w:asciiTheme="minorHAnsi" w:hAnsiTheme="minorHAnsi"/>
          <w:sz w:val="22"/>
          <w:szCs w:val="22"/>
        </w:rPr>
        <w:t xml:space="preserve"> </w:t>
      </w:r>
      <w:r w:rsidRPr="009072AB">
        <w:rPr>
          <w:rFonts w:asciiTheme="minorHAnsi" w:hAnsiTheme="minorHAnsi"/>
          <w:sz w:val="22"/>
          <w:szCs w:val="22"/>
        </w:rPr>
        <w:t xml:space="preserve">sociální </w:t>
      </w:r>
      <w:r w:rsidR="00F120C1">
        <w:rPr>
          <w:rFonts w:asciiTheme="minorHAnsi" w:hAnsiTheme="minorHAnsi"/>
          <w:sz w:val="22"/>
          <w:szCs w:val="22"/>
        </w:rPr>
        <w:t xml:space="preserve">a zdravotní </w:t>
      </w:r>
      <w:r w:rsidRPr="009072AB">
        <w:rPr>
          <w:rFonts w:asciiTheme="minorHAnsi" w:hAnsiTheme="minorHAnsi"/>
          <w:sz w:val="22"/>
          <w:szCs w:val="22"/>
        </w:rPr>
        <w:t xml:space="preserve">oblasti </w:t>
      </w:r>
      <w:r w:rsidR="00402D3D">
        <w:rPr>
          <w:rFonts w:asciiTheme="minorHAnsi" w:hAnsiTheme="minorHAnsi"/>
          <w:sz w:val="22"/>
          <w:szCs w:val="22"/>
        </w:rPr>
        <w:t xml:space="preserve">(dál též Program) </w:t>
      </w:r>
      <w:r w:rsidRPr="009072AB">
        <w:rPr>
          <w:rFonts w:asciiTheme="minorHAnsi" w:hAnsiTheme="minorHAnsi"/>
          <w:sz w:val="22"/>
          <w:szCs w:val="22"/>
        </w:rPr>
        <w:t xml:space="preserve">se realizuje v souladu s následujícími právními normami: </w:t>
      </w:r>
      <w:r w:rsidR="00D748BA">
        <w:rPr>
          <w:rFonts w:asciiTheme="minorHAnsi" w:hAnsiTheme="minorHAnsi"/>
          <w:sz w:val="22"/>
          <w:szCs w:val="22"/>
        </w:rPr>
        <w:t>z</w:t>
      </w:r>
      <w:r w:rsidRPr="009072AB">
        <w:rPr>
          <w:rFonts w:asciiTheme="minorHAnsi" w:hAnsiTheme="minorHAnsi"/>
          <w:sz w:val="22"/>
          <w:szCs w:val="22"/>
        </w:rPr>
        <w:t>ákon č. 128/2000 Sb.</w:t>
      </w:r>
      <w:r w:rsidR="00D748BA">
        <w:rPr>
          <w:rFonts w:asciiTheme="minorHAnsi" w:hAnsiTheme="minorHAnsi"/>
          <w:sz w:val="22"/>
          <w:szCs w:val="22"/>
        </w:rPr>
        <w:t>,</w:t>
      </w:r>
      <w:r w:rsidRPr="009072AB">
        <w:rPr>
          <w:rFonts w:asciiTheme="minorHAnsi" w:hAnsiTheme="minorHAnsi"/>
          <w:sz w:val="22"/>
          <w:szCs w:val="22"/>
        </w:rPr>
        <w:t xml:space="preserve"> o obcích,</w:t>
      </w:r>
      <w:r w:rsidR="00161A53" w:rsidRPr="009072AB">
        <w:rPr>
          <w:rFonts w:asciiTheme="minorHAnsi" w:hAnsiTheme="minorHAnsi"/>
          <w:sz w:val="22"/>
          <w:szCs w:val="22"/>
        </w:rPr>
        <w:t xml:space="preserve"> </w:t>
      </w:r>
      <w:r w:rsidR="008162E4">
        <w:rPr>
          <w:rFonts w:asciiTheme="minorHAnsi" w:hAnsiTheme="minorHAnsi"/>
          <w:sz w:val="22"/>
          <w:szCs w:val="22"/>
        </w:rPr>
        <w:t>z</w:t>
      </w:r>
      <w:r w:rsidRPr="009072AB">
        <w:rPr>
          <w:rFonts w:asciiTheme="minorHAnsi" w:hAnsiTheme="minorHAnsi"/>
          <w:sz w:val="22"/>
          <w:szCs w:val="22"/>
        </w:rPr>
        <w:t>ákon č. 89/2012 Sb.</w:t>
      </w:r>
      <w:r w:rsidR="00D748BA">
        <w:rPr>
          <w:rFonts w:asciiTheme="minorHAnsi" w:hAnsiTheme="minorHAnsi"/>
          <w:sz w:val="22"/>
          <w:szCs w:val="22"/>
        </w:rPr>
        <w:t>,</w:t>
      </w:r>
      <w:r w:rsidRPr="009072AB">
        <w:rPr>
          <w:rFonts w:asciiTheme="minorHAnsi" w:hAnsiTheme="minorHAnsi"/>
          <w:sz w:val="22"/>
          <w:szCs w:val="22"/>
        </w:rPr>
        <w:t xml:space="preserve"> občanský zákoník,</w:t>
      </w:r>
      <w:r w:rsidR="00E9466E">
        <w:rPr>
          <w:rFonts w:asciiTheme="minorHAnsi" w:hAnsiTheme="minorHAnsi"/>
          <w:sz w:val="22"/>
          <w:szCs w:val="22"/>
        </w:rPr>
        <w:t xml:space="preserve"> </w:t>
      </w:r>
      <w:r w:rsidR="008162E4">
        <w:rPr>
          <w:rFonts w:asciiTheme="minorHAnsi" w:hAnsiTheme="minorHAnsi"/>
          <w:sz w:val="22"/>
          <w:szCs w:val="22"/>
        </w:rPr>
        <w:t>z</w:t>
      </w:r>
      <w:r w:rsidRPr="009072AB">
        <w:rPr>
          <w:rFonts w:asciiTheme="minorHAnsi" w:hAnsiTheme="minorHAnsi"/>
          <w:sz w:val="22"/>
          <w:szCs w:val="22"/>
        </w:rPr>
        <w:t>ákon č. 320/2001 Sb.</w:t>
      </w:r>
      <w:r w:rsidR="00D748BA">
        <w:rPr>
          <w:rFonts w:asciiTheme="minorHAnsi" w:hAnsiTheme="minorHAnsi"/>
          <w:sz w:val="22"/>
          <w:szCs w:val="22"/>
        </w:rPr>
        <w:t>,</w:t>
      </w:r>
      <w:r w:rsidRPr="009072AB">
        <w:rPr>
          <w:rFonts w:asciiTheme="minorHAnsi" w:hAnsiTheme="minorHAnsi"/>
          <w:sz w:val="22"/>
          <w:szCs w:val="22"/>
        </w:rPr>
        <w:t xml:space="preserve"> o finanční kontrole,</w:t>
      </w:r>
      <w:r w:rsidR="000F5749" w:rsidRPr="000F5749">
        <w:rPr>
          <w:rFonts w:ascii="Calibri" w:hAnsi="Calibri"/>
          <w:snapToGrid w:val="0"/>
          <w:sz w:val="22"/>
          <w:szCs w:val="22"/>
        </w:rPr>
        <w:t xml:space="preserve"> </w:t>
      </w:r>
      <w:r w:rsidR="000F5749">
        <w:rPr>
          <w:rFonts w:ascii="Calibri" w:hAnsi="Calibri"/>
          <w:snapToGrid w:val="0"/>
          <w:sz w:val="22"/>
          <w:szCs w:val="22"/>
        </w:rPr>
        <w:t xml:space="preserve">zákon </w:t>
      </w:r>
      <w:r w:rsidR="000F5749" w:rsidRPr="00A335F6">
        <w:rPr>
          <w:rFonts w:ascii="Calibri" w:hAnsi="Calibri"/>
          <w:snapToGrid w:val="0"/>
          <w:sz w:val="22"/>
          <w:szCs w:val="22"/>
        </w:rPr>
        <w:t xml:space="preserve">č. 255/2012 Sb., o kontrole (kontrolní řád), </w:t>
      </w:r>
      <w:r w:rsidR="008162E4">
        <w:rPr>
          <w:rFonts w:asciiTheme="minorHAnsi" w:hAnsiTheme="minorHAnsi"/>
          <w:sz w:val="22"/>
          <w:szCs w:val="22"/>
        </w:rPr>
        <w:t>z</w:t>
      </w:r>
      <w:r w:rsidRPr="009072AB">
        <w:rPr>
          <w:rFonts w:asciiTheme="minorHAnsi" w:hAnsiTheme="minorHAnsi"/>
          <w:sz w:val="22"/>
          <w:szCs w:val="22"/>
        </w:rPr>
        <w:t>ákon č. 250/2000 Sb.</w:t>
      </w:r>
      <w:r w:rsidR="00D748BA">
        <w:rPr>
          <w:rFonts w:asciiTheme="minorHAnsi" w:hAnsiTheme="minorHAnsi"/>
          <w:sz w:val="22"/>
          <w:szCs w:val="22"/>
        </w:rPr>
        <w:t>,</w:t>
      </w:r>
      <w:r w:rsidRPr="009072AB">
        <w:rPr>
          <w:rFonts w:asciiTheme="minorHAnsi" w:hAnsiTheme="minorHAnsi"/>
          <w:sz w:val="22"/>
          <w:szCs w:val="22"/>
        </w:rPr>
        <w:t xml:space="preserve"> o rozpočtových pravidlech územních rozpočtů</w:t>
      </w:r>
      <w:r w:rsidR="00161A53" w:rsidRPr="009072AB">
        <w:rPr>
          <w:rFonts w:asciiTheme="minorHAnsi" w:hAnsiTheme="minorHAnsi"/>
          <w:sz w:val="22"/>
          <w:szCs w:val="22"/>
        </w:rPr>
        <w:t>,</w:t>
      </w:r>
      <w:r w:rsidRPr="009072AB">
        <w:rPr>
          <w:rFonts w:asciiTheme="minorHAnsi" w:hAnsiTheme="minorHAnsi"/>
          <w:sz w:val="22"/>
          <w:szCs w:val="22"/>
        </w:rPr>
        <w:t xml:space="preserve"> a </w:t>
      </w:r>
      <w:r w:rsidR="008162E4">
        <w:rPr>
          <w:rFonts w:asciiTheme="minorHAnsi" w:hAnsiTheme="minorHAnsi"/>
          <w:sz w:val="22"/>
          <w:szCs w:val="22"/>
        </w:rPr>
        <w:t>z</w:t>
      </w:r>
      <w:r w:rsidRPr="009072AB">
        <w:rPr>
          <w:rFonts w:asciiTheme="minorHAnsi" w:hAnsiTheme="minorHAnsi"/>
          <w:sz w:val="22"/>
          <w:szCs w:val="22"/>
        </w:rPr>
        <w:t>ákon č. 108/2006 Sb.</w:t>
      </w:r>
      <w:r w:rsidR="00D748BA">
        <w:rPr>
          <w:rFonts w:asciiTheme="minorHAnsi" w:hAnsiTheme="minorHAnsi"/>
          <w:sz w:val="22"/>
          <w:szCs w:val="22"/>
        </w:rPr>
        <w:t>,</w:t>
      </w:r>
      <w:r w:rsidRPr="009072AB">
        <w:rPr>
          <w:rFonts w:asciiTheme="minorHAnsi" w:hAnsiTheme="minorHAnsi"/>
          <w:sz w:val="22"/>
          <w:szCs w:val="22"/>
        </w:rPr>
        <w:t xml:space="preserve"> o sociálních službách</w:t>
      </w:r>
      <w:r w:rsidR="00161A53" w:rsidRPr="009072AB">
        <w:rPr>
          <w:rFonts w:asciiTheme="minorHAnsi" w:hAnsiTheme="minorHAnsi"/>
          <w:sz w:val="22"/>
          <w:szCs w:val="22"/>
        </w:rPr>
        <w:t xml:space="preserve">, </w:t>
      </w:r>
      <w:r w:rsidR="00B91C5C">
        <w:rPr>
          <w:rFonts w:asciiTheme="minorHAnsi" w:hAnsiTheme="minorHAnsi"/>
          <w:sz w:val="22"/>
          <w:szCs w:val="22"/>
        </w:rPr>
        <w:t>vše ve znění pozdějších předpisů</w:t>
      </w:r>
      <w:r w:rsidRPr="009072AB">
        <w:rPr>
          <w:rFonts w:asciiTheme="minorHAnsi" w:hAnsiTheme="minorHAnsi"/>
          <w:sz w:val="22"/>
          <w:szCs w:val="22"/>
        </w:rPr>
        <w:t xml:space="preserve"> a ostatními platnými zákony vztahujícími se k sociálním službám. Dále se poskytování těchto dotací řídí Zásadami pro poskytování dotací z rozpočtu </w:t>
      </w:r>
      <w:r w:rsidR="00161A53" w:rsidRPr="009072AB">
        <w:rPr>
          <w:rFonts w:asciiTheme="minorHAnsi" w:hAnsiTheme="minorHAnsi"/>
          <w:sz w:val="22"/>
          <w:szCs w:val="22"/>
        </w:rPr>
        <w:t>s</w:t>
      </w:r>
      <w:r w:rsidRPr="009072AB">
        <w:rPr>
          <w:rFonts w:asciiTheme="minorHAnsi" w:hAnsiTheme="minorHAnsi"/>
          <w:sz w:val="22"/>
          <w:szCs w:val="22"/>
        </w:rPr>
        <w:t>tatutárního města Pardubice a</w:t>
      </w:r>
      <w:r w:rsidR="00AA0292" w:rsidRPr="009072AB">
        <w:rPr>
          <w:rFonts w:asciiTheme="minorHAnsi" w:hAnsiTheme="minorHAnsi"/>
          <w:sz w:val="22"/>
          <w:szCs w:val="22"/>
        </w:rPr>
        <w:t xml:space="preserve"> těmito pravidly.</w:t>
      </w:r>
    </w:p>
    <w:p w14:paraId="36A6502A" w14:textId="77777777" w:rsidR="00266E22" w:rsidRPr="009072AB" w:rsidRDefault="00266E22" w:rsidP="00D66616">
      <w:pPr>
        <w:pStyle w:val="Zkladntextodsazen"/>
        <w:widowControl w:val="0"/>
        <w:spacing w:after="0" w:line="259" w:lineRule="auto"/>
        <w:ind w:left="0"/>
        <w:jc w:val="both"/>
        <w:rPr>
          <w:rFonts w:asciiTheme="minorHAnsi" w:hAnsiTheme="minorHAnsi"/>
          <w:sz w:val="22"/>
          <w:szCs w:val="22"/>
        </w:rPr>
      </w:pPr>
    </w:p>
    <w:p w14:paraId="255E3686" w14:textId="77777777" w:rsidR="00266E22" w:rsidRPr="009072AB" w:rsidRDefault="00266E22" w:rsidP="00D66616">
      <w:pPr>
        <w:pStyle w:val="Zkladntextodsazen"/>
        <w:widowControl w:val="0"/>
        <w:numPr>
          <w:ilvl w:val="0"/>
          <w:numId w:val="1"/>
        </w:numPr>
        <w:spacing w:after="0" w:line="259" w:lineRule="auto"/>
        <w:jc w:val="both"/>
        <w:rPr>
          <w:rFonts w:asciiTheme="minorHAnsi" w:hAnsiTheme="minorHAnsi"/>
          <w:sz w:val="22"/>
          <w:szCs w:val="22"/>
        </w:rPr>
      </w:pPr>
      <w:r w:rsidRPr="009072AB">
        <w:rPr>
          <w:rFonts w:asciiTheme="minorHAnsi" w:hAnsiTheme="minorHAnsi"/>
          <w:sz w:val="22"/>
          <w:szCs w:val="22"/>
        </w:rPr>
        <w:t>Dotaci nelze poskytnout státním, krajským a obecním příspěvkovým organizacím.</w:t>
      </w:r>
    </w:p>
    <w:p w14:paraId="2A5E6F4C" w14:textId="77777777" w:rsidR="00266E22" w:rsidRPr="009072AB" w:rsidRDefault="00266E22" w:rsidP="00D66616">
      <w:pPr>
        <w:pStyle w:val="Zkladntextodsazen"/>
        <w:widowControl w:val="0"/>
        <w:spacing w:after="0" w:line="259" w:lineRule="auto"/>
        <w:ind w:left="0"/>
        <w:jc w:val="both"/>
        <w:rPr>
          <w:rFonts w:asciiTheme="minorHAnsi" w:hAnsiTheme="minorHAnsi"/>
          <w:sz w:val="22"/>
          <w:szCs w:val="22"/>
        </w:rPr>
      </w:pPr>
    </w:p>
    <w:p w14:paraId="03E08E6E" w14:textId="77777777" w:rsidR="00266E22" w:rsidRPr="009072AB" w:rsidRDefault="00266E22" w:rsidP="00D66616">
      <w:pPr>
        <w:pStyle w:val="Zkladntextodsazen2"/>
        <w:widowControl w:val="0"/>
        <w:numPr>
          <w:ilvl w:val="0"/>
          <w:numId w:val="1"/>
        </w:numPr>
        <w:spacing w:after="0" w:line="259" w:lineRule="auto"/>
        <w:jc w:val="both"/>
        <w:rPr>
          <w:rFonts w:asciiTheme="minorHAnsi" w:hAnsiTheme="minorHAnsi"/>
          <w:sz w:val="22"/>
          <w:szCs w:val="22"/>
        </w:rPr>
      </w:pPr>
      <w:r w:rsidRPr="009072AB">
        <w:rPr>
          <w:rFonts w:asciiTheme="minorHAnsi" w:hAnsiTheme="minorHAnsi"/>
          <w:sz w:val="22"/>
          <w:szCs w:val="22"/>
        </w:rPr>
        <w:t xml:space="preserve">Celková výše </w:t>
      </w:r>
      <w:r w:rsidR="0021394D" w:rsidRPr="009072AB">
        <w:rPr>
          <w:rFonts w:asciiTheme="minorHAnsi" w:hAnsiTheme="minorHAnsi"/>
          <w:sz w:val="22"/>
          <w:szCs w:val="22"/>
        </w:rPr>
        <w:t xml:space="preserve">Programu </w:t>
      </w:r>
      <w:r w:rsidRPr="009072AB">
        <w:rPr>
          <w:rFonts w:asciiTheme="minorHAnsi" w:hAnsiTheme="minorHAnsi"/>
          <w:sz w:val="22"/>
          <w:szCs w:val="22"/>
        </w:rPr>
        <w:t>podpory v sociální a zdravotní oblasti je limitována objemem finančních prostředků, které jsou vyčleněny ve schváleném rozpočtu statutárního města Pardubic</w:t>
      </w:r>
      <w:r w:rsidR="002D2301">
        <w:rPr>
          <w:rFonts w:asciiTheme="minorHAnsi" w:hAnsiTheme="minorHAnsi"/>
          <w:sz w:val="22"/>
          <w:szCs w:val="22"/>
        </w:rPr>
        <w:t>e</w:t>
      </w:r>
      <w:r w:rsidRPr="009072AB">
        <w:rPr>
          <w:rFonts w:asciiTheme="minorHAnsi" w:hAnsiTheme="minorHAnsi"/>
          <w:sz w:val="22"/>
          <w:szCs w:val="22"/>
        </w:rPr>
        <w:t>.</w:t>
      </w:r>
      <w:r w:rsidR="00B64F4D">
        <w:rPr>
          <w:rFonts w:asciiTheme="minorHAnsi" w:hAnsiTheme="minorHAnsi"/>
          <w:sz w:val="22"/>
          <w:szCs w:val="22"/>
        </w:rPr>
        <w:t xml:space="preserve"> Program podpory v sociální a zdravotní oblasti je rozdělen do dvou dotačních titulů: </w:t>
      </w:r>
      <w:r w:rsidR="004F60F7">
        <w:rPr>
          <w:rFonts w:asciiTheme="minorHAnsi" w:hAnsiTheme="minorHAnsi"/>
          <w:sz w:val="22"/>
          <w:szCs w:val="22"/>
        </w:rPr>
        <w:t>Sociální oblast – registrované služby a Sociální a zdravotní oblast – neregistrované služby.</w:t>
      </w:r>
    </w:p>
    <w:p w14:paraId="58C4C0F1" w14:textId="77777777" w:rsidR="00266E22" w:rsidRPr="009072AB" w:rsidRDefault="00266E22" w:rsidP="00D66616">
      <w:pPr>
        <w:pStyle w:val="Zkladntextodsazen2"/>
        <w:widowControl w:val="0"/>
        <w:spacing w:after="0" w:line="259" w:lineRule="auto"/>
        <w:ind w:left="0"/>
        <w:jc w:val="both"/>
        <w:rPr>
          <w:rFonts w:asciiTheme="minorHAnsi" w:hAnsiTheme="minorHAnsi"/>
          <w:sz w:val="22"/>
          <w:szCs w:val="22"/>
        </w:rPr>
      </w:pPr>
    </w:p>
    <w:p w14:paraId="0F2AB31F" w14:textId="2F4DADC6" w:rsidR="00266E22" w:rsidRPr="009072AB" w:rsidRDefault="00266E22" w:rsidP="00D66616">
      <w:pPr>
        <w:pStyle w:val="Zkladntextodsazen2"/>
        <w:widowControl w:val="0"/>
        <w:numPr>
          <w:ilvl w:val="0"/>
          <w:numId w:val="1"/>
        </w:numPr>
        <w:spacing w:after="0" w:line="259" w:lineRule="auto"/>
        <w:jc w:val="both"/>
        <w:rPr>
          <w:rFonts w:asciiTheme="minorHAnsi" w:hAnsiTheme="minorHAnsi"/>
          <w:sz w:val="22"/>
          <w:szCs w:val="22"/>
        </w:rPr>
      </w:pPr>
      <w:r w:rsidRPr="009072AB">
        <w:rPr>
          <w:rFonts w:asciiTheme="minorHAnsi" w:hAnsiTheme="minorHAnsi"/>
          <w:sz w:val="22"/>
          <w:szCs w:val="22"/>
        </w:rPr>
        <w:t>Rada města Pardubic, případně Zastupitelstvo města Pardubic</w:t>
      </w:r>
      <w:r w:rsidR="0033378D">
        <w:rPr>
          <w:rFonts w:asciiTheme="minorHAnsi" w:hAnsiTheme="minorHAnsi"/>
          <w:sz w:val="22"/>
          <w:szCs w:val="22"/>
        </w:rPr>
        <w:t>,</w:t>
      </w:r>
      <w:r w:rsidRPr="009072AB">
        <w:rPr>
          <w:rFonts w:asciiTheme="minorHAnsi" w:hAnsiTheme="minorHAnsi"/>
          <w:sz w:val="22"/>
          <w:szCs w:val="22"/>
        </w:rPr>
        <w:t xml:space="preserve"> může schválit finanční dotaci </w:t>
      </w:r>
      <w:r w:rsidR="00D83FF1" w:rsidRPr="009072AB">
        <w:rPr>
          <w:rFonts w:asciiTheme="minorHAnsi" w:hAnsiTheme="minorHAnsi"/>
          <w:sz w:val="22"/>
          <w:szCs w:val="22"/>
        </w:rPr>
        <w:t xml:space="preserve">na základě doporučení </w:t>
      </w:r>
      <w:r w:rsidRPr="009072AB">
        <w:rPr>
          <w:rFonts w:asciiTheme="minorHAnsi" w:hAnsiTheme="minorHAnsi"/>
          <w:sz w:val="22"/>
          <w:szCs w:val="22"/>
        </w:rPr>
        <w:t xml:space="preserve">Komise pro sociální </w:t>
      </w:r>
      <w:r w:rsidR="00095C0B" w:rsidRPr="009072AB">
        <w:rPr>
          <w:rFonts w:asciiTheme="minorHAnsi" w:hAnsiTheme="minorHAnsi"/>
          <w:sz w:val="22"/>
          <w:szCs w:val="22"/>
        </w:rPr>
        <w:t xml:space="preserve">a zdravotní </w:t>
      </w:r>
      <w:r w:rsidRPr="009072AB">
        <w:rPr>
          <w:rFonts w:asciiTheme="minorHAnsi" w:hAnsiTheme="minorHAnsi"/>
          <w:sz w:val="22"/>
          <w:szCs w:val="22"/>
        </w:rPr>
        <w:t xml:space="preserve">věci </w:t>
      </w:r>
      <w:r w:rsidR="00095C0B" w:rsidRPr="009072AB">
        <w:rPr>
          <w:rFonts w:asciiTheme="minorHAnsi" w:hAnsiTheme="minorHAnsi"/>
          <w:sz w:val="22"/>
          <w:szCs w:val="22"/>
        </w:rPr>
        <w:t xml:space="preserve">při Radě města Pardubic </w:t>
      </w:r>
      <w:r w:rsidRPr="009072AB">
        <w:rPr>
          <w:rFonts w:asciiTheme="minorHAnsi" w:hAnsiTheme="minorHAnsi"/>
          <w:sz w:val="22"/>
          <w:szCs w:val="22"/>
        </w:rPr>
        <w:t xml:space="preserve">(dále </w:t>
      </w:r>
      <w:r w:rsidR="00161A53" w:rsidRPr="009072AB">
        <w:rPr>
          <w:rFonts w:asciiTheme="minorHAnsi" w:hAnsiTheme="minorHAnsi"/>
          <w:sz w:val="22"/>
          <w:szCs w:val="22"/>
        </w:rPr>
        <w:t>k</w:t>
      </w:r>
      <w:r w:rsidRPr="009072AB">
        <w:rPr>
          <w:rFonts w:asciiTheme="minorHAnsi" w:hAnsiTheme="minorHAnsi"/>
          <w:sz w:val="22"/>
          <w:szCs w:val="22"/>
        </w:rPr>
        <w:t xml:space="preserve">omise), pokud žadatel </w:t>
      </w:r>
      <w:r w:rsidR="00CB3DBC">
        <w:rPr>
          <w:rFonts w:asciiTheme="minorHAnsi" w:hAnsiTheme="minorHAnsi"/>
          <w:sz w:val="22"/>
          <w:szCs w:val="22"/>
        </w:rPr>
        <w:t>podá</w:t>
      </w:r>
      <w:r w:rsidRPr="009072AB">
        <w:rPr>
          <w:rFonts w:asciiTheme="minorHAnsi" w:hAnsiTheme="minorHAnsi"/>
          <w:sz w:val="22"/>
          <w:szCs w:val="22"/>
        </w:rPr>
        <w:t xml:space="preserve"> </w:t>
      </w:r>
      <w:r w:rsidR="00C45636">
        <w:rPr>
          <w:rFonts w:asciiTheme="minorHAnsi" w:hAnsiTheme="minorHAnsi"/>
          <w:sz w:val="22"/>
          <w:szCs w:val="22"/>
        </w:rPr>
        <w:t>elektronickou</w:t>
      </w:r>
      <w:r w:rsidR="00C45636" w:rsidRPr="009072AB">
        <w:rPr>
          <w:rFonts w:asciiTheme="minorHAnsi" w:hAnsiTheme="minorHAnsi"/>
          <w:sz w:val="22"/>
          <w:szCs w:val="22"/>
        </w:rPr>
        <w:t xml:space="preserve"> </w:t>
      </w:r>
      <w:r w:rsidRPr="009072AB">
        <w:rPr>
          <w:rFonts w:asciiTheme="minorHAnsi" w:hAnsiTheme="minorHAnsi"/>
          <w:sz w:val="22"/>
          <w:szCs w:val="22"/>
        </w:rPr>
        <w:t xml:space="preserve">žádost včetně požadovaných příloh na </w:t>
      </w:r>
      <w:r w:rsidR="00AE759B">
        <w:rPr>
          <w:rFonts w:asciiTheme="minorHAnsi" w:hAnsiTheme="minorHAnsi"/>
          <w:sz w:val="22"/>
          <w:szCs w:val="22"/>
        </w:rPr>
        <w:t>elektronickém</w:t>
      </w:r>
      <w:r w:rsidR="00AE759B" w:rsidRPr="009072AB">
        <w:rPr>
          <w:rFonts w:asciiTheme="minorHAnsi" w:hAnsiTheme="minorHAnsi"/>
          <w:sz w:val="22"/>
          <w:szCs w:val="22"/>
        </w:rPr>
        <w:t xml:space="preserve"> </w:t>
      </w:r>
      <w:r w:rsidRPr="009072AB">
        <w:rPr>
          <w:rFonts w:asciiTheme="minorHAnsi" w:hAnsiTheme="minorHAnsi"/>
          <w:sz w:val="22"/>
          <w:szCs w:val="22"/>
        </w:rPr>
        <w:t xml:space="preserve">formuláři ve stanoveném termínu. </w:t>
      </w:r>
    </w:p>
    <w:p w14:paraId="31C85DEB" w14:textId="77777777" w:rsidR="00486B16" w:rsidRPr="009072AB" w:rsidRDefault="00486B16" w:rsidP="00D66616">
      <w:pPr>
        <w:pStyle w:val="Odstavecseseznamem"/>
        <w:spacing w:line="259" w:lineRule="auto"/>
        <w:jc w:val="both"/>
        <w:rPr>
          <w:rFonts w:asciiTheme="minorHAnsi" w:hAnsiTheme="minorHAnsi"/>
          <w:sz w:val="22"/>
          <w:szCs w:val="22"/>
        </w:rPr>
      </w:pPr>
    </w:p>
    <w:p w14:paraId="6EC7E080" w14:textId="447F5FCF" w:rsidR="00486B16" w:rsidRPr="009072AB" w:rsidRDefault="001E21BA" w:rsidP="00D66616">
      <w:pPr>
        <w:pStyle w:val="Zkladntextodsazen2"/>
        <w:widowControl w:val="0"/>
        <w:numPr>
          <w:ilvl w:val="0"/>
          <w:numId w:val="1"/>
        </w:numPr>
        <w:spacing w:after="0" w:line="259" w:lineRule="auto"/>
        <w:jc w:val="both"/>
        <w:rPr>
          <w:rFonts w:asciiTheme="minorHAnsi" w:hAnsiTheme="minorHAnsi"/>
          <w:sz w:val="22"/>
          <w:szCs w:val="22"/>
        </w:rPr>
      </w:pPr>
      <w:r w:rsidRPr="009072AB">
        <w:rPr>
          <w:rFonts w:asciiTheme="minorHAnsi" w:hAnsiTheme="minorHAnsi"/>
          <w:sz w:val="22"/>
          <w:szCs w:val="22"/>
        </w:rPr>
        <w:t>Dotace může být poskytnuta v režimu podpory „de minimis“, ve smyslu Nařízení Komise Evropských společenství č. 1407/2013 ze dne 18. 12. 2013 o použití článků 107 a 108 Smlouvy o fungování Evropské u</w:t>
      </w:r>
      <w:r w:rsidR="00AA0292" w:rsidRPr="009072AB">
        <w:rPr>
          <w:rFonts w:asciiTheme="minorHAnsi" w:hAnsiTheme="minorHAnsi"/>
          <w:sz w:val="22"/>
          <w:szCs w:val="22"/>
        </w:rPr>
        <w:t xml:space="preserve">nie na podporu de minimis nebo </w:t>
      </w:r>
      <w:r w:rsidRPr="009072AB">
        <w:rPr>
          <w:rFonts w:asciiTheme="minorHAnsi" w:hAnsiTheme="minorHAnsi"/>
          <w:sz w:val="22"/>
          <w:szCs w:val="22"/>
        </w:rPr>
        <w:t>ve smyslu Nařízení (EU) č. 360/2012 o použití článku 107 a 108 Smlouvy o fungování Evropské unie na podporu de minimis udílenou podnikům poskytujícím služby obecného hospodářského zájmu platného od 29. 4. 2012. Každá dotace bude posouzena individuálně, zda do tohoto režimu spadá.</w:t>
      </w:r>
    </w:p>
    <w:p w14:paraId="1A20BF6E" w14:textId="77777777" w:rsidR="002510BD" w:rsidRPr="005F7B5D" w:rsidRDefault="002510BD" w:rsidP="00D66616">
      <w:pPr>
        <w:spacing w:line="259" w:lineRule="auto"/>
        <w:rPr>
          <w:rFonts w:asciiTheme="minorHAnsi" w:hAnsiTheme="minorHAnsi"/>
          <w:sz w:val="22"/>
          <w:szCs w:val="22"/>
        </w:rPr>
      </w:pPr>
    </w:p>
    <w:p w14:paraId="7D6DDA35" w14:textId="6F0C724A" w:rsidR="00A12918" w:rsidRDefault="00B32F6F" w:rsidP="00D66616">
      <w:pPr>
        <w:pStyle w:val="Zkladntextodsazen2"/>
        <w:widowControl w:val="0"/>
        <w:numPr>
          <w:ilvl w:val="0"/>
          <w:numId w:val="1"/>
        </w:numPr>
        <w:spacing w:after="0" w:line="259" w:lineRule="auto"/>
        <w:jc w:val="both"/>
        <w:rPr>
          <w:rFonts w:asciiTheme="minorHAnsi" w:hAnsiTheme="minorHAnsi"/>
          <w:sz w:val="22"/>
          <w:szCs w:val="22"/>
        </w:rPr>
      </w:pPr>
      <w:r w:rsidRPr="00390B9A">
        <w:rPr>
          <w:rFonts w:asciiTheme="minorHAnsi" w:hAnsiTheme="minorHAnsi"/>
          <w:sz w:val="22"/>
          <w:szCs w:val="22"/>
        </w:rPr>
        <w:t xml:space="preserve">V rámci </w:t>
      </w:r>
      <w:r w:rsidR="00A63F9C">
        <w:rPr>
          <w:rFonts w:asciiTheme="minorHAnsi" w:hAnsiTheme="minorHAnsi"/>
          <w:sz w:val="22"/>
          <w:szCs w:val="22"/>
        </w:rPr>
        <w:t>P</w:t>
      </w:r>
      <w:r w:rsidRPr="00390B9A">
        <w:rPr>
          <w:rFonts w:asciiTheme="minorHAnsi" w:hAnsiTheme="minorHAnsi"/>
          <w:sz w:val="22"/>
          <w:szCs w:val="22"/>
        </w:rPr>
        <w:t xml:space="preserve">rogramu si může požádat fyzická nebo právnická osoba v rozpočtu projektu na nájemné nebytových prostor. Může se jednat o prostor v nájmu města, komerční </w:t>
      </w:r>
      <w:r w:rsidR="008162E4" w:rsidRPr="006C5944">
        <w:rPr>
          <w:rFonts w:asciiTheme="minorHAnsi" w:hAnsiTheme="minorHAnsi"/>
          <w:sz w:val="22"/>
          <w:szCs w:val="22"/>
        </w:rPr>
        <w:t>nájem</w:t>
      </w:r>
      <w:r w:rsidRPr="006C5944">
        <w:rPr>
          <w:rFonts w:asciiTheme="minorHAnsi" w:hAnsiTheme="minorHAnsi"/>
          <w:sz w:val="22"/>
          <w:szCs w:val="22"/>
        </w:rPr>
        <w:t xml:space="preserve">, ale i podnájemní vztah. </w:t>
      </w:r>
      <w:r w:rsidR="00A86D4A" w:rsidRPr="006C5944">
        <w:rPr>
          <w:rFonts w:asciiTheme="minorHAnsi" w:hAnsiTheme="minorHAnsi"/>
          <w:sz w:val="22"/>
          <w:szCs w:val="22"/>
        </w:rPr>
        <w:t xml:space="preserve">V rozpočtu je možné uplatnit pouze výši nájemného na prostor za účelem poskytování sociálních služeb dle zákona </w:t>
      </w:r>
      <w:r w:rsidR="00D748BA">
        <w:rPr>
          <w:rFonts w:asciiTheme="minorHAnsi" w:hAnsiTheme="minorHAnsi"/>
          <w:sz w:val="22"/>
          <w:szCs w:val="22"/>
        </w:rPr>
        <w:t xml:space="preserve">č. 108/2006 Sb., </w:t>
      </w:r>
      <w:r w:rsidR="00A86D4A" w:rsidRPr="006C5944">
        <w:rPr>
          <w:rFonts w:asciiTheme="minorHAnsi" w:hAnsiTheme="minorHAnsi"/>
          <w:sz w:val="22"/>
          <w:szCs w:val="22"/>
        </w:rPr>
        <w:t>o sociálních službách</w:t>
      </w:r>
      <w:r w:rsidR="00D748BA">
        <w:rPr>
          <w:rFonts w:asciiTheme="minorHAnsi" w:hAnsiTheme="minorHAnsi"/>
          <w:sz w:val="22"/>
          <w:szCs w:val="22"/>
        </w:rPr>
        <w:t xml:space="preserve">, </w:t>
      </w:r>
      <w:r w:rsidR="00B91C5C">
        <w:rPr>
          <w:rFonts w:asciiTheme="minorHAnsi" w:hAnsiTheme="minorHAnsi"/>
          <w:sz w:val="22"/>
          <w:szCs w:val="22"/>
        </w:rPr>
        <w:t>ve znění pozdějších předpisů</w:t>
      </w:r>
      <w:r w:rsidR="00D748BA">
        <w:rPr>
          <w:rFonts w:asciiTheme="minorHAnsi" w:hAnsiTheme="minorHAnsi"/>
          <w:sz w:val="22"/>
          <w:szCs w:val="22"/>
        </w:rPr>
        <w:t xml:space="preserve">, </w:t>
      </w:r>
      <w:r w:rsidR="00A86D4A" w:rsidRPr="006C5944">
        <w:rPr>
          <w:rFonts w:asciiTheme="minorHAnsi" w:hAnsiTheme="minorHAnsi"/>
          <w:sz w:val="22"/>
          <w:szCs w:val="22"/>
        </w:rPr>
        <w:t xml:space="preserve">či služeb souvisejících, jež nejsou explicitně uvedeny </w:t>
      </w:r>
      <w:r w:rsidR="00D748BA">
        <w:rPr>
          <w:rFonts w:asciiTheme="minorHAnsi" w:hAnsiTheme="minorHAnsi"/>
          <w:sz w:val="22"/>
          <w:szCs w:val="22"/>
        </w:rPr>
        <w:t>v tomto zákoně</w:t>
      </w:r>
      <w:r w:rsidR="00A86D4A" w:rsidRPr="006C5944">
        <w:rPr>
          <w:rFonts w:asciiTheme="minorHAnsi" w:hAnsiTheme="minorHAnsi"/>
          <w:sz w:val="22"/>
          <w:szCs w:val="22"/>
        </w:rPr>
        <w:t xml:space="preserve">, ale </w:t>
      </w:r>
      <w:r w:rsidR="00B91C5C">
        <w:rPr>
          <w:rFonts w:asciiTheme="minorHAnsi" w:hAnsiTheme="minorHAnsi"/>
          <w:sz w:val="22"/>
          <w:szCs w:val="22"/>
        </w:rPr>
        <w:t xml:space="preserve">vhodným způsobem navazují a doplňují registrované sociální služby </w:t>
      </w:r>
      <w:r w:rsidR="00A86D4A" w:rsidRPr="006C5944">
        <w:rPr>
          <w:rFonts w:asciiTheme="minorHAnsi" w:hAnsiTheme="minorHAnsi"/>
          <w:sz w:val="22"/>
          <w:szCs w:val="22"/>
        </w:rPr>
        <w:t xml:space="preserve">(činnosti nebo </w:t>
      </w:r>
      <w:r w:rsidR="006C5944">
        <w:rPr>
          <w:rFonts w:asciiTheme="minorHAnsi" w:hAnsiTheme="minorHAnsi"/>
          <w:sz w:val="22"/>
          <w:szCs w:val="22"/>
        </w:rPr>
        <w:t>soubor činností zajišťující pomoc a podporu osobám za účelem sociálního začlenění nebo prevence sociálního vyloučení</w:t>
      </w:r>
      <w:r w:rsidR="00A86D4A">
        <w:rPr>
          <w:rFonts w:asciiTheme="minorHAnsi" w:hAnsiTheme="minorHAnsi"/>
          <w:sz w:val="22"/>
          <w:szCs w:val="22"/>
        </w:rPr>
        <w:t>)</w:t>
      </w:r>
      <w:r w:rsidR="00A63F9C">
        <w:rPr>
          <w:rFonts w:asciiTheme="minorHAnsi" w:hAnsiTheme="minorHAnsi"/>
          <w:sz w:val="22"/>
          <w:szCs w:val="22"/>
        </w:rPr>
        <w:t>.</w:t>
      </w:r>
    </w:p>
    <w:p w14:paraId="6610F31F" w14:textId="77777777" w:rsidR="00757CC1" w:rsidRDefault="00757CC1" w:rsidP="00D66616">
      <w:pPr>
        <w:pStyle w:val="Zkladntextodsazen2"/>
        <w:widowControl w:val="0"/>
        <w:spacing w:after="0" w:line="259" w:lineRule="auto"/>
        <w:ind w:left="0"/>
        <w:jc w:val="both"/>
        <w:rPr>
          <w:rFonts w:asciiTheme="minorHAnsi" w:hAnsiTheme="minorHAnsi"/>
          <w:sz w:val="22"/>
          <w:szCs w:val="22"/>
        </w:rPr>
      </w:pPr>
    </w:p>
    <w:p w14:paraId="4F2900E8" w14:textId="5D004867" w:rsidR="005F7B5D" w:rsidRDefault="00A86D4A" w:rsidP="00D66616">
      <w:pPr>
        <w:pStyle w:val="Zkladntextodsazen2"/>
        <w:widowControl w:val="0"/>
        <w:numPr>
          <w:ilvl w:val="0"/>
          <w:numId w:val="1"/>
        </w:numPr>
        <w:spacing w:after="0" w:line="259" w:lineRule="auto"/>
        <w:jc w:val="both"/>
        <w:rPr>
          <w:rFonts w:asciiTheme="minorHAnsi" w:hAnsiTheme="minorHAnsi"/>
          <w:b/>
          <w:sz w:val="22"/>
          <w:szCs w:val="22"/>
        </w:rPr>
      </w:pPr>
      <w:r>
        <w:rPr>
          <w:rFonts w:asciiTheme="minorHAnsi" w:hAnsiTheme="minorHAnsi"/>
          <w:sz w:val="22"/>
          <w:szCs w:val="22"/>
        </w:rPr>
        <w:t xml:space="preserve">Na částku nájemného nebytových prostor uplatněnou v rozpočtu projektu bude předložena nájemní smlouva a výpočtový list nájmu nebo smlouva o podnájmu. </w:t>
      </w:r>
      <w:r w:rsidR="0084422D">
        <w:rPr>
          <w:rFonts w:asciiTheme="minorHAnsi" w:hAnsiTheme="minorHAnsi"/>
          <w:sz w:val="22"/>
          <w:szCs w:val="22"/>
        </w:rPr>
        <w:t>Výše částky nebude zahrnovat úhradu služeb spojených s užíváním nebytových prostor (energie, vodné, stočné atd.)</w:t>
      </w:r>
      <w:r w:rsidR="00A63F9C">
        <w:rPr>
          <w:rFonts w:asciiTheme="minorHAnsi" w:hAnsiTheme="minorHAnsi"/>
          <w:sz w:val="22"/>
          <w:szCs w:val="22"/>
        </w:rPr>
        <w:t>.</w:t>
      </w:r>
      <w:r>
        <w:rPr>
          <w:rFonts w:asciiTheme="minorHAnsi" w:hAnsiTheme="minorHAnsi"/>
          <w:b/>
          <w:sz w:val="22"/>
          <w:szCs w:val="22"/>
        </w:rPr>
        <w:t xml:space="preserve"> </w:t>
      </w:r>
    </w:p>
    <w:p w14:paraId="790B6BD7" w14:textId="77777777" w:rsidR="005F7B5D" w:rsidRPr="00A335F6" w:rsidRDefault="005F7B5D" w:rsidP="00D66616">
      <w:pPr>
        <w:spacing w:line="259" w:lineRule="auto"/>
        <w:ind w:left="426" w:hanging="426"/>
        <w:jc w:val="both"/>
        <w:rPr>
          <w:rFonts w:ascii="Calibri" w:hAnsi="Calibri"/>
          <w:sz w:val="22"/>
          <w:szCs w:val="22"/>
          <w:lang w:eastAsia="en-US"/>
        </w:rPr>
      </w:pPr>
    </w:p>
    <w:p w14:paraId="743E1396" w14:textId="7B3BF708" w:rsidR="002D43A7" w:rsidRPr="007B7441" w:rsidRDefault="005F7B5D" w:rsidP="007B7441">
      <w:pPr>
        <w:pStyle w:val="Odstavecseseznamem"/>
        <w:numPr>
          <w:ilvl w:val="0"/>
          <w:numId w:val="1"/>
        </w:numPr>
        <w:spacing w:line="259" w:lineRule="auto"/>
        <w:contextualSpacing/>
        <w:jc w:val="both"/>
        <w:rPr>
          <w:rFonts w:ascii="Calibri" w:hAnsi="Calibri"/>
          <w:sz w:val="22"/>
          <w:szCs w:val="22"/>
          <w:lang w:eastAsia="en-US"/>
        </w:rPr>
      </w:pPr>
      <w:r w:rsidRPr="004167FB">
        <w:rPr>
          <w:rFonts w:asciiTheme="minorHAnsi" w:hAnsiTheme="minorHAnsi" w:cstheme="minorHAnsi"/>
          <w:sz w:val="22"/>
          <w:szCs w:val="22"/>
        </w:rPr>
        <w:t xml:space="preserve">O poskytnutí dotace a její výši rozhoduje na základě návrhu komise příslušný orgán (rada města či zastupitelstvo města) formou přijatého usnesení. O poskytnutí dotace na základě žádosti </w:t>
      </w:r>
      <w:r w:rsidR="000F5749" w:rsidRPr="004167FB">
        <w:rPr>
          <w:rFonts w:asciiTheme="minorHAnsi" w:hAnsiTheme="minorHAnsi" w:cstheme="minorHAnsi"/>
          <w:sz w:val="22"/>
          <w:szCs w:val="22"/>
        </w:rPr>
        <w:t xml:space="preserve">ve výši </w:t>
      </w:r>
      <w:r w:rsidRPr="004167FB">
        <w:rPr>
          <w:rFonts w:asciiTheme="minorHAnsi" w:hAnsiTheme="minorHAnsi" w:cstheme="minorHAnsi"/>
          <w:sz w:val="22"/>
          <w:szCs w:val="22"/>
        </w:rPr>
        <w:t xml:space="preserve">do </w:t>
      </w:r>
      <w:r w:rsidRPr="004167FB">
        <w:rPr>
          <w:rFonts w:asciiTheme="minorHAnsi" w:hAnsiTheme="minorHAnsi" w:cstheme="minorHAnsi"/>
          <w:sz w:val="22"/>
          <w:szCs w:val="22"/>
        </w:rPr>
        <w:lastRenderedPageBreak/>
        <w:t>250.000 Kč včetně rozhoduje Rada města Pardubic, o poskytnutí dotace na základě žádosti ve výši nad 250.000 Kč rozhoduje Zastupitelstvo města Pardubic</w:t>
      </w:r>
      <w:r w:rsidRPr="004167FB">
        <w:rPr>
          <w:rFonts w:ascii="Calibri" w:hAnsi="Calibri"/>
          <w:sz w:val="22"/>
          <w:szCs w:val="22"/>
          <w:lang w:eastAsia="en-US"/>
        </w:rPr>
        <w:t>.</w:t>
      </w:r>
    </w:p>
    <w:p w14:paraId="01249A3F" w14:textId="77777777" w:rsidR="002D43A7" w:rsidRPr="004167FB" w:rsidRDefault="002D43A7" w:rsidP="00D66616">
      <w:pPr>
        <w:spacing w:line="259" w:lineRule="auto"/>
        <w:contextualSpacing/>
        <w:jc w:val="both"/>
        <w:rPr>
          <w:rFonts w:ascii="Calibri" w:hAnsi="Calibri"/>
          <w:sz w:val="22"/>
          <w:szCs w:val="22"/>
          <w:lang w:eastAsia="en-US"/>
        </w:rPr>
      </w:pPr>
    </w:p>
    <w:p w14:paraId="022A82DE" w14:textId="77777777" w:rsidR="00957FD9" w:rsidRPr="009072AB" w:rsidRDefault="00957FD9" w:rsidP="00D66616">
      <w:pPr>
        <w:pStyle w:val="Zkladntextodsazen2"/>
        <w:widowControl w:val="0"/>
        <w:spacing w:after="0" w:line="259" w:lineRule="auto"/>
        <w:ind w:left="0"/>
        <w:jc w:val="center"/>
        <w:rPr>
          <w:rFonts w:asciiTheme="minorHAnsi" w:hAnsiTheme="minorHAnsi"/>
          <w:b/>
          <w:sz w:val="22"/>
          <w:szCs w:val="22"/>
        </w:rPr>
      </w:pPr>
      <w:r w:rsidRPr="009072AB">
        <w:rPr>
          <w:rFonts w:asciiTheme="minorHAnsi" w:hAnsiTheme="minorHAnsi"/>
          <w:b/>
          <w:sz w:val="22"/>
          <w:szCs w:val="22"/>
        </w:rPr>
        <w:t>II.</w:t>
      </w:r>
    </w:p>
    <w:p w14:paraId="33EB290F" w14:textId="77777777" w:rsidR="00CB2671" w:rsidRDefault="00957FD9" w:rsidP="00D66616">
      <w:pPr>
        <w:pStyle w:val="Zkladntextodsazen2"/>
        <w:widowControl w:val="0"/>
        <w:spacing w:after="0" w:line="259" w:lineRule="auto"/>
        <w:ind w:left="0"/>
        <w:jc w:val="center"/>
        <w:rPr>
          <w:rFonts w:asciiTheme="minorHAnsi" w:hAnsiTheme="minorHAnsi"/>
          <w:b/>
        </w:rPr>
      </w:pPr>
      <w:r w:rsidRPr="009072AB">
        <w:rPr>
          <w:rFonts w:asciiTheme="minorHAnsi" w:hAnsiTheme="minorHAnsi"/>
          <w:b/>
        </w:rPr>
        <w:t>Účel pro užití dotace</w:t>
      </w:r>
    </w:p>
    <w:p w14:paraId="5F92F6F2" w14:textId="77777777" w:rsidR="00CB2671" w:rsidRPr="009072AB" w:rsidRDefault="00CB2671" w:rsidP="00D66616">
      <w:pPr>
        <w:pStyle w:val="Zkladntextodsazen2"/>
        <w:widowControl w:val="0"/>
        <w:spacing w:after="0" w:line="259" w:lineRule="auto"/>
        <w:ind w:left="0"/>
        <w:jc w:val="center"/>
        <w:rPr>
          <w:rFonts w:asciiTheme="minorHAnsi" w:hAnsiTheme="minorHAnsi"/>
          <w:b/>
        </w:rPr>
      </w:pPr>
    </w:p>
    <w:p w14:paraId="2418923C" w14:textId="77777777" w:rsidR="00CB2671" w:rsidRPr="00331B8B" w:rsidRDefault="00CB2671" w:rsidP="00D66616">
      <w:pPr>
        <w:pStyle w:val="Zkladntextodsazen2"/>
        <w:widowControl w:val="0"/>
        <w:spacing w:after="0" w:line="259" w:lineRule="auto"/>
        <w:ind w:left="0"/>
        <w:rPr>
          <w:rFonts w:asciiTheme="minorHAnsi" w:hAnsiTheme="minorHAnsi"/>
          <w:sz w:val="22"/>
          <w:szCs w:val="22"/>
        </w:rPr>
      </w:pPr>
      <w:r w:rsidRPr="00694013">
        <w:rPr>
          <w:rFonts w:asciiTheme="minorHAnsi" w:hAnsiTheme="minorHAnsi"/>
          <w:b/>
          <w:bCs/>
          <w:sz w:val="22"/>
          <w:szCs w:val="22"/>
        </w:rPr>
        <w:t>1. Účelem</w:t>
      </w:r>
      <w:r>
        <w:rPr>
          <w:rFonts w:asciiTheme="minorHAnsi" w:hAnsiTheme="minorHAnsi"/>
          <w:sz w:val="22"/>
          <w:szCs w:val="22"/>
        </w:rPr>
        <w:t xml:space="preserve"> d</w:t>
      </w:r>
      <w:r w:rsidRPr="009072AB">
        <w:rPr>
          <w:rFonts w:asciiTheme="minorHAnsi" w:hAnsiTheme="minorHAnsi"/>
          <w:sz w:val="22"/>
          <w:szCs w:val="22"/>
        </w:rPr>
        <w:t>otac</w:t>
      </w:r>
      <w:r>
        <w:rPr>
          <w:rFonts w:asciiTheme="minorHAnsi" w:hAnsiTheme="minorHAnsi"/>
          <w:sz w:val="22"/>
          <w:szCs w:val="22"/>
        </w:rPr>
        <w:t>í</w:t>
      </w:r>
      <w:r w:rsidRPr="009072AB">
        <w:rPr>
          <w:rFonts w:asciiTheme="minorHAnsi" w:hAnsiTheme="minorHAnsi"/>
          <w:sz w:val="22"/>
          <w:szCs w:val="22"/>
        </w:rPr>
        <w:t xml:space="preserve"> z </w:t>
      </w:r>
      <w:r>
        <w:rPr>
          <w:rFonts w:asciiTheme="minorHAnsi" w:hAnsiTheme="minorHAnsi"/>
          <w:sz w:val="22"/>
          <w:szCs w:val="22"/>
        </w:rPr>
        <w:t>P</w:t>
      </w:r>
      <w:r w:rsidRPr="009072AB">
        <w:rPr>
          <w:rFonts w:asciiTheme="minorHAnsi" w:hAnsiTheme="minorHAnsi"/>
          <w:sz w:val="22"/>
          <w:szCs w:val="22"/>
        </w:rPr>
        <w:t xml:space="preserve">rogramu podpory v sociální </w:t>
      </w:r>
      <w:r>
        <w:rPr>
          <w:rFonts w:asciiTheme="minorHAnsi" w:hAnsiTheme="minorHAnsi"/>
          <w:sz w:val="22"/>
          <w:szCs w:val="22"/>
        </w:rPr>
        <w:t xml:space="preserve">a zdravotní </w:t>
      </w:r>
      <w:r w:rsidRPr="009072AB">
        <w:rPr>
          <w:rFonts w:asciiTheme="minorHAnsi" w:hAnsiTheme="minorHAnsi"/>
          <w:sz w:val="22"/>
          <w:szCs w:val="22"/>
        </w:rPr>
        <w:t xml:space="preserve">oblasti </w:t>
      </w:r>
      <w:r>
        <w:rPr>
          <w:rFonts w:asciiTheme="minorHAnsi" w:hAnsiTheme="minorHAnsi"/>
          <w:sz w:val="22"/>
          <w:szCs w:val="22"/>
        </w:rPr>
        <w:t xml:space="preserve">je financování </w:t>
      </w:r>
    </w:p>
    <w:p w14:paraId="2B4A7A47" w14:textId="77777777" w:rsidR="00D66616" w:rsidRDefault="00D66616" w:rsidP="00D66616">
      <w:pPr>
        <w:pStyle w:val="Zkladntextodsazen2"/>
        <w:widowControl w:val="0"/>
        <w:spacing w:after="0" w:line="259" w:lineRule="auto"/>
        <w:ind w:left="360"/>
        <w:jc w:val="both"/>
        <w:rPr>
          <w:rFonts w:asciiTheme="minorHAnsi" w:hAnsiTheme="minorHAnsi"/>
          <w:b/>
          <w:sz w:val="22"/>
          <w:szCs w:val="22"/>
        </w:rPr>
      </w:pPr>
    </w:p>
    <w:p w14:paraId="5DAEC5FC" w14:textId="1FF8023D" w:rsidR="00CB2671" w:rsidRDefault="00CB2671" w:rsidP="0038208F">
      <w:pPr>
        <w:pStyle w:val="Zkladntextodsazen2"/>
        <w:widowControl w:val="0"/>
        <w:spacing w:after="0" w:line="259" w:lineRule="auto"/>
        <w:ind w:left="284"/>
        <w:jc w:val="both"/>
        <w:rPr>
          <w:rFonts w:asciiTheme="minorHAnsi" w:hAnsiTheme="minorHAnsi"/>
          <w:b/>
          <w:sz w:val="22"/>
          <w:szCs w:val="22"/>
        </w:rPr>
      </w:pPr>
      <w:r>
        <w:rPr>
          <w:rFonts w:asciiTheme="minorHAnsi" w:hAnsiTheme="minorHAnsi"/>
          <w:b/>
          <w:sz w:val="22"/>
          <w:szCs w:val="22"/>
        </w:rPr>
        <w:t xml:space="preserve">a) </w:t>
      </w:r>
      <w:r w:rsidR="00D66616">
        <w:rPr>
          <w:rFonts w:asciiTheme="minorHAnsi" w:hAnsiTheme="minorHAnsi"/>
          <w:b/>
          <w:sz w:val="22"/>
          <w:szCs w:val="22"/>
        </w:rPr>
        <w:t>s</w:t>
      </w:r>
      <w:r w:rsidRPr="009072AB">
        <w:rPr>
          <w:rFonts w:asciiTheme="minorHAnsi" w:hAnsiTheme="minorHAnsi"/>
          <w:b/>
          <w:sz w:val="22"/>
          <w:szCs w:val="22"/>
        </w:rPr>
        <w:t>ociální</w:t>
      </w:r>
      <w:r>
        <w:rPr>
          <w:rFonts w:asciiTheme="minorHAnsi" w:hAnsiTheme="minorHAnsi"/>
          <w:b/>
          <w:sz w:val="22"/>
          <w:szCs w:val="22"/>
        </w:rPr>
        <w:t>ch</w:t>
      </w:r>
      <w:r w:rsidRPr="009072AB">
        <w:rPr>
          <w:rFonts w:asciiTheme="minorHAnsi" w:hAnsiTheme="minorHAnsi"/>
          <w:b/>
          <w:sz w:val="22"/>
          <w:szCs w:val="22"/>
        </w:rPr>
        <w:t xml:space="preserve"> služ</w:t>
      </w:r>
      <w:r>
        <w:rPr>
          <w:rFonts w:asciiTheme="minorHAnsi" w:hAnsiTheme="minorHAnsi"/>
          <w:b/>
          <w:sz w:val="22"/>
          <w:szCs w:val="22"/>
        </w:rPr>
        <w:t>eb</w:t>
      </w:r>
      <w:r w:rsidR="00D66616">
        <w:rPr>
          <w:rFonts w:asciiTheme="minorHAnsi" w:hAnsiTheme="minorHAnsi"/>
          <w:b/>
          <w:sz w:val="22"/>
          <w:szCs w:val="22"/>
        </w:rPr>
        <w:t>,</w:t>
      </w:r>
      <w:r>
        <w:rPr>
          <w:rFonts w:asciiTheme="minorHAnsi" w:hAnsiTheme="minorHAnsi"/>
          <w:b/>
          <w:sz w:val="22"/>
          <w:szCs w:val="22"/>
        </w:rPr>
        <w:t xml:space="preserve"> </w:t>
      </w:r>
    </w:p>
    <w:p w14:paraId="14EE4B9C" w14:textId="2A2C681C" w:rsidR="00CB2671" w:rsidRPr="009072AB" w:rsidRDefault="00CB2671" w:rsidP="0038208F">
      <w:pPr>
        <w:pStyle w:val="Zkladntextodsazen2"/>
        <w:widowControl w:val="0"/>
        <w:spacing w:after="0" w:line="259" w:lineRule="auto"/>
        <w:ind w:left="284"/>
        <w:jc w:val="both"/>
        <w:rPr>
          <w:rFonts w:asciiTheme="minorHAnsi" w:hAnsiTheme="minorHAnsi"/>
          <w:b/>
          <w:sz w:val="22"/>
          <w:szCs w:val="22"/>
        </w:rPr>
      </w:pPr>
      <w:r>
        <w:rPr>
          <w:rFonts w:asciiTheme="minorHAnsi" w:hAnsiTheme="minorHAnsi"/>
          <w:b/>
          <w:sz w:val="22"/>
          <w:szCs w:val="22"/>
        </w:rPr>
        <w:t xml:space="preserve">b) </w:t>
      </w:r>
      <w:r w:rsidR="00D66616">
        <w:rPr>
          <w:rFonts w:asciiTheme="minorHAnsi" w:hAnsiTheme="minorHAnsi"/>
          <w:b/>
          <w:sz w:val="22"/>
          <w:szCs w:val="22"/>
        </w:rPr>
        <w:t>z</w:t>
      </w:r>
      <w:r>
        <w:rPr>
          <w:rFonts w:asciiTheme="minorHAnsi" w:hAnsiTheme="minorHAnsi"/>
          <w:b/>
          <w:sz w:val="22"/>
          <w:szCs w:val="22"/>
        </w:rPr>
        <w:t xml:space="preserve">dravotních </w:t>
      </w:r>
      <w:r w:rsidR="00B8265F">
        <w:rPr>
          <w:rFonts w:asciiTheme="minorHAnsi" w:hAnsiTheme="minorHAnsi"/>
          <w:b/>
          <w:sz w:val="22"/>
          <w:szCs w:val="22"/>
        </w:rPr>
        <w:t>aktivit</w:t>
      </w:r>
      <w:r>
        <w:rPr>
          <w:rFonts w:asciiTheme="minorHAnsi" w:hAnsiTheme="minorHAnsi"/>
          <w:b/>
          <w:sz w:val="22"/>
          <w:szCs w:val="22"/>
        </w:rPr>
        <w:t>,</w:t>
      </w:r>
    </w:p>
    <w:p w14:paraId="14D76B34" w14:textId="77777777" w:rsidR="00CB2671" w:rsidRDefault="00CB2671" w:rsidP="00D66616">
      <w:pPr>
        <w:pStyle w:val="Zkladntextodsazen2"/>
        <w:widowControl w:val="0"/>
        <w:spacing w:after="0" w:line="259" w:lineRule="auto"/>
        <w:ind w:left="0"/>
        <w:jc w:val="both"/>
        <w:rPr>
          <w:rFonts w:asciiTheme="minorHAnsi" w:hAnsiTheme="minorHAnsi"/>
          <w:sz w:val="22"/>
          <w:szCs w:val="22"/>
          <w:u w:val="single"/>
        </w:rPr>
      </w:pPr>
    </w:p>
    <w:p w14:paraId="273860F7" w14:textId="260895CF" w:rsidR="00CB2671" w:rsidRPr="004167FB" w:rsidRDefault="00CB2671" w:rsidP="00D66616">
      <w:pPr>
        <w:pStyle w:val="Zkladntextodsazen2"/>
        <w:widowControl w:val="0"/>
        <w:spacing w:after="0" w:line="259" w:lineRule="auto"/>
        <w:ind w:left="0"/>
        <w:jc w:val="both"/>
        <w:rPr>
          <w:rFonts w:asciiTheme="minorHAnsi" w:hAnsiTheme="minorHAnsi"/>
          <w:iCs/>
          <w:sz w:val="22"/>
          <w:szCs w:val="22"/>
        </w:rPr>
      </w:pPr>
      <w:r>
        <w:rPr>
          <w:rFonts w:asciiTheme="minorHAnsi" w:hAnsiTheme="minorHAnsi"/>
          <w:sz w:val="22"/>
          <w:szCs w:val="22"/>
        </w:rPr>
        <w:t>které zajišťují pomoc a podporu občanům města Pardubice, kteří se ocitli</w:t>
      </w:r>
      <w:r w:rsidRPr="009072AB">
        <w:rPr>
          <w:rFonts w:asciiTheme="minorHAnsi" w:hAnsiTheme="minorHAnsi"/>
          <w:iCs/>
          <w:sz w:val="22"/>
          <w:szCs w:val="22"/>
        </w:rPr>
        <w:t xml:space="preserve"> v nepříznivé sociální situaci </w:t>
      </w:r>
      <w:r>
        <w:rPr>
          <w:rFonts w:asciiTheme="minorHAnsi" w:hAnsiTheme="minorHAnsi"/>
          <w:iCs/>
          <w:sz w:val="22"/>
          <w:szCs w:val="22"/>
        </w:rPr>
        <w:t xml:space="preserve">příp. jsou ohroženi </w:t>
      </w:r>
      <w:r w:rsidRPr="009072AB">
        <w:rPr>
          <w:rFonts w:asciiTheme="minorHAnsi" w:hAnsiTheme="minorHAnsi"/>
          <w:iCs/>
          <w:sz w:val="22"/>
          <w:szCs w:val="22"/>
        </w:rPr>
        <w:t>nepříznivou sociální situací</w:t>
      </w:r>
      <w:r>
        <w:rPr>
          <w:rFonts w:asciiTheme="minorHAnsi" w:hAnsiTheme="minorHAnsi"/>
          <w:iCs/>
          <w:sz w:val="22"/>
          <w:szCs w:val="22"/>
        </w:rPr>
        <w:t>,</w:t>
      </w:r>
      <w:r w:rsidRPr="009072AB">
        <w:rPr>
          <w:rFonts w:asciiTheme="minorHAnsi" w:hAnsiTheme="minorHAnsi"/>
          <w:iCs/>
          <w:sz w:val="22"/>
          <w:szCs w:val="22"/>
        </w:rPr>
        <w:t xml:space="preserve"> ve</w:t>
      </w:r>
      <w:r>
        <w:rPr>
          <w:rFonts w:asciiTheme="minorHAnsi" w:hAnsiTheme="minorHAnsi"/>
          <w:iCs/>
          <w:sz w:val="22"/>
          <w:szCs w:val="22"/>
        </w:rPr>
        <w:t xml:space="preserve"> smyslu zákona č. 108/2006 Sb.,</w:t>
      </w:r>
      <w:r w:rsidRPr="009072AB">
        <w:rPr>
          <w:rFonts w:asciiTheme="minorHAnsi" w:hAnsiTheme="minorHAnsi"/>
          <w:iCs/>
          <w:sz w:val="22"/>
          <w:szCs w:val="22"/>
        </w:rPr>
        <w:t xml:space="preserve"> o</w:t>
      </w:r>
      <w:r>
        <w:rPr>
          <w:rFonts w:asciiTheme="minorHAnsi" w:hAnsiTheme="minorHAnsi"/>
          <w:iCs/>
          <w:sz w:val="22"/>
          <w:szCs w:val="22"/>
        </w:rPr>
        <w:t> </w:t>
      </w:r>
      <w:r w:rsidRPr="009072AB">
        <w:rPr>
          <w:rFonts w:asciiTheme="minorHAnsi" w:hAnsiTheme="minorHAnsi"/>
          <w:iCs/>
          <w:sz w:val="22"/>
          <w:szCs w:val="22"/>
        </w:rPr>
        <w:t>sociálních službách, v</w:t>
      </w:r>
      <w:r>
        <w:rPr>
          <w:rFonts w:asciiTheme="minorHAnsi" w:hAnsiTheme="minorHAnsi"/>
          <w:iCs/>
          <w:sz w:val="22"/>
          <w:szCs w:val="22"/>
        </w:rPr>
        <w:t xml:space="preserve">e znění pozdějších </w:t>
      </w:r>
      <w:r w:rsidRPr="004167FB">
        <w:rPr>
          <w:rFonts w:asciiTheme="minorHAnsi" w:hAnsiTheme="minorHAnsi"/>
          <w:iCs/>
          <w:sz w:val="22"/>
          <w:szCs w:val="22"/>
        </w:rPr>
        <w:t>předpisů</w:t>
      </w:r>
      <w:r w:rsidR="007B6652" w:rsidRPr="004167FB">
        <w:rPr>
          <w:rFonts w:asciiTheme="minorHAnsi" w:hAnsiTheme="minorHAnsi"/>
          <w:iCs/>
          <w:sz w:val="22"/>
          <w:szCs w:val="22"/>
        </w:rPr>
        <w:t xml:space="preserve">, a dalších služeb a </w:t>
      </w:r>
      <w:r w:rsidR="00DF0646" w:rsidRPr="004167FB">
        <w:rPr>
          <w:rFonts w:asciiTheme="minorHAnsi" w:hAnsiTheme="minorHAnsi"/>
          <w:iCs/>
          <w:sz w:val="22"/>
          <w:szCs w:val="22"/>
        </w:rPr>
        <w:t>činností</w:t>
      </w:r>
      <w:r w:rsidR="007B6652" w:rsidRPr="004167FB">
        <w:rPr>
          <w:rFonts w:asciiTheme="minorHAnsi" w:hAnsiTheme="minorHAnsi"/>
          <w:iCs/>
          <w:sz w:val="22"/>
          <w:szCs w:val="22"/>
        </w:rPr>
        <w:t>, které vhodně doplňují služby dle výše uvedeného zákona (neregistrované služby)</w:t>
      </w:r>
      <w:r w:rsidR="000F5749" w:rsidRPr="004167FB">
        <w:rPr>
          <w:rFonts w:asciiTheme="minorHAnsi" w:hAnsiTheme="minorHAnsi"/>
          <w:iCs/>
          <w:sz w:val="22"/>
          <w:szCs w:val="22"/>
        </w:rPr>
        <w:t>.</w:t>
      </w:r>
      <w:r w:rsidRPr="004167FB">
        <w:rPr>
          <w:rFonts w:asciiTheme="minorHAnsi" w:hAnsiTheme="minorHAnsi"/>
          <w:iCs/>
          <w:sz w:val="22"/>
          <w:szCs w:val="22"/>
        </w:rPr>
        <w:t xml:space="preserve"> </w:t>
      </w:r>
    </w:p>
    <w:p w14:paraId="38ECAA9D" w14:textId="77777777" w:rsidR="00CB2671" w:rsidRPr="003E67D5" w:rsidRDefault="00CB2671" w:rsidP="00D66616">
      <w:pPr>
        <w:spacing w:line="259" w:lineRule="auto"/>
        <w:rPr>
          <w:rFonts w:asciiTheme="minorHAnsi" w:hAnsiTheme="minorHAnsi" w:cstheme="minorHAnsi"/>
          <w:b/>
          <w:bCs/>
          <w:color w:val="FF0000"/>
          <w:sz w:val="22"/>
          <w:szCs w:val="22"/>
        </w:rPr>
      </w:pPr>
    </w:p>
    <w:p w14:paraId="6A5A1C6E" w14:textId="054B8323" w:rsidR="00CB2671" w:rsidRDefault="00CB2671" w:rsidP="00D66616">
      <w:pPr>
        <w:spacing w:line="259" w:lineRule="auto"/>
        <w:rPr>
          <w:rFonts w:asciiTheme="minorHAnsi" w:hAnsiTheme="minorHAnsi" w:cstheme="minorHAnsi"/>
          <w:b/>
          <w:bCs/>
          <w:sz w:val="22"/>
          <w:szCs w:val="22"/>
        </w:rPr>
      </w:pPr>
      <w:r w:rsidRPr="00694013">
        <w:rPr>
          <w:rFonts w:asciiTheme="minorHAnsi" w:hAnsiTheme="minorHAnsi" w:cstheme="minorHAnsi"/>
          <w:b/>
          <w:bCs/>
          <w:sz w:val="22"/>
          <w:szCs w:val="22"/>
        </w:rPr>
        <w:t xml:space="preserve">2. </w:t>
      </w:r>
      <w:r w:rsidR="00DD1A55" w:rsidRPr="00694013">
        <w:rPr>
          <w:rFonts w:asciiTheme="minorHAnsi" w:hAnsiTheme="minorHAnsi" w:cstheme="minorHAnsi"/>
          <w:b/>
          <w:bCs/>
          <w:sz w:val="22"/>
          <w:szCs w:val="22"/>
        </w:rPr>
        <w:t>Rozdělení oblastí podpory dle typů služeb</w:t>
      </w:r>
    </w:p>
    <w:p w14:paraId="604B3CF2" w14:textId="77777777" w:rsidR="0092007B" w:rsidRDefault="0092007B" w:rsidP="00D66616">
      <w:pPr>
        <w:spacing w:line="259" w:lineRule="auto"/>
        <w:rPr>
          <w:rFonts w:asciiTheme="minorHAnsi" w:hAnsiTheme="minorHAnsi" w:cstheme="minorHAnsi"/>
          <w:b/>
          <w:bCs/>
          <w:sz w:val="22"/>
          <w:szCs w:val="22"/>
        </w:rPr>
      </w:pPr>
    </w:p>
    <w:p w14:paraId="071D5A71" w14:textId="77777777" w:rsidR="005F7B5D" w:rsidRPr="003E67D5" w:rsidRDefault="005F7B5D" w:rsidP="0038208F">
      <w:pPr>
        <w:spacing w:line="259" w:lineRule="auto"/>
        <w:ind w:left="284"/>
        <w:rPr>
          <w:rFonts w:asciiTheme="minorHAnsi" w:hAnsiTheme="minorHAnsi" w:cstheme="minorHAnsi"/>
          <w:b/>
          <w:bCs/>
          <w:sz w:val="22"/>
          <w:szCs w:val="22"/>
        </w:rPr>
      </w:pPr>
      <w:r w:rsidRPr="003E67D5">
        <w:rPr>
          <w:rFonts w:asciiTheme="minorHAnsi" w:hAnsiTheme="minorHAnsi" w:cstheme="minorHAnsi"/>
          <w:b/>
          <w:bCs/>
          <w:sz w:val="22"/>
          <w:szCs w:val="22"/>
        </w:rPr>
        <w:t>a) Sociální oblast – registrované služby</w:t>
      </w:r>
    </w:p>
    <w:p w14:paraId="3CF28DFD" w14:textId="77777777" w:rsidR="001C2560" w:rsidRPr="00694013" w:rsidRDefault="001C2560" w:rsidP="00D66616">
      <w:pPr>
        <w:spacing w:line="259" w:lineRule="auto"/>
        <w:rPr>
          <w:rFonts w:asciiTheme="minorHAnsi" w:hAnsiTheme="minorHAnsi" w:cstheme="minorHAnsi"/>
          <w:b/>
          <w:bCs/>
          <w:sz w:val="22"/>
          <w:szCs w:val="22"/>
        </w:rPr>
      </w:pPr>
    </w:p>
    <w:p w14:paraId="1E01882C" w14:textId="67036367" w:rsidR="00CB2671" w:rsidRPr="00C2559A" w:rsidRDefault="00CB2671" w:rsidP="0038208F">
      <w:pPr>
        <w:pStyle w:val="Zkladntextodsazen2"/>
        <w:widowControl w:val="0"/>
        <w:spacing w:after="0" w:line="259" w:lineRule="auto"/>
        <w:ind w:left="567"/>
        <w:jc w:val="both"/>
        <w:rPr>
          <w:rFonts w:asciiTheme="minorHAnsi" w:hAnsiTheme="minorHAnsi"/>
          <w:iCs/>
          <w:sz w:val="22"/>
          <w:szCs w:val="22"/>
        </w:rPr>
      </w:pPr>
      <w:r>
        <w:rPr>
          <w:rFonts w:asciiTheme="minorHAnsi" w:hAnsiTheme="minorHAnsi" w:cstheme="minorHAnsi"/>
          <w:sz w:val="22"/>
          <w:szCs w:val="22"/>
        </w:rPr>
        <w:t xml:space="preserve">Jednotlivé služby dle zákona </w:t>
      </w:r>
      <w:r>
        <w:rPr>
          <w:rFonts w:asciiTheme="minorHAnsi" w:hAnsiTheme="minorHAnsi"/>
          <w:iCs/>
          <w:sz w:val="22"/>
          <w:szCs w:val="22"/>
        </w:rPr>
        <w:t>č. 108/2006 Sb.,</w:t>
      </w:r>
      <w:r w:rsidRPr="009072AB">
        <w:rPr>
          <w:rFonts w:asciiTheme="minorHAnsi" w:hAnsiTheme="minorHAnsi"/>
          <w:iCs/>
          <w:sz w:val="22"/>
          <w:szCs w:val="22"/>
        </w:rPr>
        <w:t xml:space="preserve"> o</w:t>
      </w:r>
      <w:r>
        <w:rPr>
          <w:rFonts w:asciiTheme="minorHAnsi" w:hAnsiTheme="minorHAnsi"/>
          <w:iCs/>
          <w:sz w:val="22"/>
          <w:szCs w:val="22"/>
        </w:rPr>
        <w:t> </w:t>
      </w:r>
      <w:r w:rsidRPr="009072AB">
        <w:rPr>
          <w:rFonts w:asciiTheme="minorHAnsi" w:hAnsiTheme="minorHAnsi"/>
          <w:iCs/>
          <w:sz w:val="22"/>
          <w:szCs w:val="22"/>
        </w:rPr>
        <w:t>sociálních službách, v</w:t>
      </w:r>
      <w:r>
        <w:rPr>
          <w:rFonts w:asciiTheme="minorHAnsi" w:hAnsiTheme="minorHAnsi"/>
          <w:iCs/>
          <w:sz w:val="22"/>
          <w:szCs w:val="22"/>
        </w:rPr>
        <w:t xml:space="preserve">e znění pozdějších předpisů, byly typově </w:t>
      </w:r>
      <w:r w:rsidRPr="00C2559A">
        <w:rPr>
          <w:rFonts w:asciiTheme="minorHAnsi" w:hAnsiTheme="minorHAnsi"/>
          <w:iCs/>
          <w:sz w:val="22"/>
          <w:szCs w:val="22"/>
        </w:rPr>
        <w:t>diferencovány, čímž je vyjádřen záměr</w:t>
      </w:r>
      <w:r w:rsidR="00E84618">
        <w:rPr>
          <w:rFonts w:asciiTheme="minorHAnsi" w:hAnsiTheme="minorHAnsi"/>
          <w:iCs/>
          <w:sz w:val="22"/>
          <w:szCs w:val="22"/>
        </w:rPr>
        <w:t xml:space="preserve"> </w:t>
      </w:r>
      <w:r w:rsidR="006C058C">
        <w:rPr>
          <w:rFonts w:asciiTheme="minorHAnsi" w:hAnsiTheme="minorHAnsi"/>
          <w:iCs/>
          <w:sz w:val="22"/>
          <w:szCs w:val="22"/>
        </w:rPr>
        <w:t xml:space="preserve">města </w:t>
      </w:r>
      <w:r w:rsidR="00CB3DBC">
        <w:rPr>
          <w:rFonts w:asciiTheme="minorHAnsi" w:hAnsiTheme="minorHAnsi"/>
          <w:iCs/>
          <w:sz w:val="22"/>
          <w:szCs w:val="22"/>
        </w:rPr>
        <w:t xml:space="preserve">pro adresné </w:t>
      </w:r>
      <w:r w:rsidR="00553806">
        <w:rPr>
          <w:rFonts w:asciiTheme="minorHAnsi" w:hAnsiTheme="minorHAnsi"/>
          <w:iCs/>
          <w:sz w:val="22"/>
          <w:szCs w:val="22"/>
        </w:rPr>
        <w:t xml:space="preserve">a transparentní </w:t>
      </w:r>
      <w:r w:rsidR="00E84618">
        <w:rPr>
          <w:rFonts w:asciiTheme="minorHAnsi" w:hAnsiTheme="minorHAnsi"/>
          <w:iCs/>
          <w:sz w:val="22"/>
          <w:szCs w:val="22"/>
        </w:rPr>
        <w:t xml:space="preserve">rozdělení </w:t>
      </w:r>
      <w:r>
        <w:rPr>
          <w:rFonts w:asciiTheme="minorHAnsi" w:hAnsiTheme="minorHAnsi"/>
          <w:iCs/>
          <w:sz w:val="22"/>
          <w:szCs w:val="22"/>
        </w:rPr>
        <w:t>objemů</w:t>
      </w:r>
      <w:r w:rsidRPr="00C2559A">
        <w:rPr>
          <w:rFonts w:asciiTheme="minorHAnsi" w:hAnsiTheme="minorHAnsi"/>
          <w:iCs/>
          <w:sz w:val="22"/>
          <w:szCs w:val="22"/>
        </w:rPr>
        <w:t xml:space="preserve"> finančních prostředků směřujících do jednotlivých typů služeb v rámci dotačního programu. </w:t>
      </w:r>
    </w:p>
    <w:p w14:paraId="49EA8DD7" w14:textId="221986D5" w:rsidR="00CB2671" w:rsidRDefault="00CB2671" w:rsidP="00D66616">
      <w:pPr>
        <w:spacing w:line="259" w:lineRule="auto"/>
        <w:rPr>
          <w:rFonts w:asciiTheme="minorHAnsi" w:hAnsiTheme="minorHAnsi" w:cstheme="minorHAnsi"/>
          <w:b/>
          <w:bCs/>
          <w:sz w:val="22"/>
          <w:szCs w:val="22"/>
        </w:rPr>
      </w:pPr>
    </w:p>
    <w:p w14:paraId="0C437C9D" w14:textId="3A16694E" w:rsidR="006C058C" w:rsidRDefault="006C058C" w:rsidP="0038208F">
      <w:pPr>
        <w:pStyle w:val="Odstavecseseznamem"/>
        <w:numPr>
          <w:ilvl w:val="0"/>
          <w:numId w:val="14"/>
        </w:numPr>
        <w:spacing w:line="259" w:lineRule="auto"/>
        <w:ind w:left="851" w:hanging="284"/>
        <w:jc w:val="both"/>
        <w:rPr>
          <w:rFonts w:asciiTheme="minorHAnsi" w:hAnsiTheme="minorHAnsi" w:cstheme="minorHAnsi"/>
          <w:sz w:val="22"/>
          <w:szCs w:val="22"/>
        </w:rPr>
      </w:pPr>
      <w:r w:rsidRPr="00A970DB">
        <w:rPr>
          <w:rFonts w:asciiTheme="minorHAnsi" w:hAnsiTheme="minorHAnsi" w:cstheme="minorHAnsi"/>
          <w:b/>
          <w:bCs/>
          <w:sz w:val="22"/>
          <w:szCs w:val="22"/>
        </w:rPr>
        <w:t>Oblast I</w:t>
      </w:r>
      <w:r>
        <w:rPr>
          <w:rFonts w:asciiTheme="minorHAnsi" w:hAnsiTheme="minorHAnsi" w:cstheme="minorHAnsi"/>
          <w:sz w:val="22"/>
          <w:szCs w:val="22"/>
        </w:rPr>
        <w:t xml:space="preserve"> - </w:t>
      </w:r>
      <w:r w:rsidR="00672F86">
        <w:rPr>
          <w:rFonts w:asciiTheme="minorHAnsi" w:hAnsiTheme="minorHAnsi" w:cstheme="minorHAnsi"/>
          <w:sz w:val="22"/>
          <w:szCs w:val="22"/>
        </w:rPr>
        <w:t xml:space="preserve">§ 39 </w:t>
      </w:r>
      <w:r w:rsidR="00CB2671" w:rsidRPr="00513D66">
        <w:rPr>
          <w:rFonts w:asciiTheme="minorHAnsi" w:hAnsiTheme="minorHAnsi" w:cstheme="minorHAnsi"/>
          <w:sz w:val="22"/>
          <w:szCs w:val="22"/>
        </w:rPr>
        <w:t xml:space="preserve">Osobní asistence, </w:t>
      </w:r>
      <w:r w:rsidR="00672F86">
        <w:rPr>
          <w:rFonts w:asciiTheme="minorHAnsi" w:hAnsiTheme="minorHAnsi" w:cstheme="minorHAnsi"/>
          <w:sz w:val="22"/>
          <w:szCs w:val="22"/>
        </w:rPr>
        <w:t xml:space="preserve">§ 40 </w:t>
      </w:r>
      <w:r w:rsidR="00CB2671" w:rsidRPr="00513D66">
        <w:rPr>
          <w:rFonts w:asciiTheme="minorHAnsi" w:hAnsiTheme="minorHAnsi" w:cstheme="minorHAnsi"/>
          <w:sz w:val="22"/>
          <w:szCs w:val="22"/>
        </w:rPr>
        <w:t xml:space="preserve">Pečovatelská služba, </w:t>
      </w:r>
      <w:r w:rsidR="00672F86">
        <w:rPr>
          <w:rFonts w:asciiTheme="minorHAnsi" w:hAnsiTheme="minorHAnsi" w:cstheme="minorHAnsi"/>
          <w:sz w:val="22"/>
          <w:szCs w:val="22"/>
        </w:rPr>
        <w:t xml:space="preserve">§ 44 </w:t>
      </w:r>
      <w:r w:rsidR="00CB2671" w:rsidRPr="00513D66">
        <w:rPr>
          <w:rFonts w:asciiTheme="minorHAnsi" w:hAnsiTheme="minorHAnsi" w:cstheme="minorHAnsi"/>
          <w:sz w:val="22"/>
          <w:szCs w:val="22"/>
        </w:rPr>
        <w:t>Odlehčovací služby</w:t>
      </w:r>
      <w:r w:rsidR="000F5749">
        <w:rPr>
          <w:rFonts w:asciiTheme="minorHAnsi" w:hAnsiTheme="minorHAnsi" w:cstheme="minorHAnsi"/>
          <w:sz w:val="22"/>
          <w:szCs w:val="22"/>
        </w:rPr>
        <w:t>;</w:t>
      </w:r>
    </w:p>
    <w:p w14:paraId="5E05FE44" w14:textId="77777777" w:rsidR="006C058C" w:rsidRDefault="006C058C" w:rsidP="0038208F">
      <w:pPr>
        <w:pStyle w:val="Odstavecseseznamem"/>
        <w:spacing w:line="259" w:lineRule="auto"/>
        <w:ind w:left="851" w:hanging="284"/>
        <w:jc w:val="both"/>
        <w:rPr>
          <w:rFonts w:asciiTheme="minorHAnsi" w:hAnsiTheme="minorHAnsi" w:cstheme="minorHAnsi"/>
          <w:sz w:val="22"/>
          <w:szCs w:val="22"/>
        </w:rPr>
      </w:pPr>
    </w:p>
    <w:p w14:paraId="2C42B6E7" w14:textId="6976E7C6" w:rsidR="006C058C" w:rsidRDefault="006C058C" w:rsidP="0038208F">
      <w:pPr>
        <w:pStyle w:val="Odstavecseseznamem"/>
        <w:numPr>
          <w:ilvl w:val="0"/>
          <w:numId w:val="14"/>
        </w:numPr>
        <w:spacing w:line="259" w:lineRule="auto"/>
        <w:ind w:left="851" w:hanging="284"/>
        <w:jc w:val="both"/>
        <w:rPr>
          <w:rFonts w:asciiTheme="minorHAnsi" w:hAnsiTheme="minorHAnsi" w:cstheme="minorHAnsi"/>
          <w:sz w:val="22"/>
          <w:szCs w:val="22"/>
        </w:rPr>
      </w:pPr>
      <w:r w:rsidRPr="00A970DB">
        <w:rPr>
          <w:rFonts w:asciiTheme="minorHAnsi" w:hAnsiTheme="minorHAnsi" w:cstheme="minorHAnsi"/>
          <w:b/>
          <w:bCs/>
          <w:sz w:val="22"/>
          <w:szCs w:val="22"/>
        </w:rPr>
        <w:t>Oblast II</w:t>
      </w:r>
      <w:r>
        <w:rPr>
          <w:rFonts w:asciiTheme="minorHAnsi" w:hAnsiTheme="minorHAnsi" w:cstheme="minorHAnsi"/>
          <w:sz w:val="22"/>
          <w:szCs w:val="22"/>
        </w:rPr>
        <w:t xml:space="preserve"> - </w:t>
      </w:r>
      <w:r w:rsidR="00DB6739">
        <w:rPr>
          <w:rFonts w:asciiTheme="minorHAnsi" w:hAnsiTheme="minorHAnsi" w:cstheme="minorHAnsi"/>
          <w:sz w:val="22"/>
          <w:szCs w:val="22"/>
        </w:rPr>
        <w:t xml:space="preserve">§ 42 </w:t>
      </w:r>
      <w:r w:rsidR="00DB6739" w:rsidRPr="006C058C">
        <w:rPr>
          <w:rFonts w:asciiTheme="minorHAnsi" w:hAnsiTheme="minorHAnsi" w:cstheme="minorHAnsi"/>
          <w:sz w:val="22"/>
          <w:szCs w:val="22"/>
        </w:rPr>
        <w:t>Průvodcovské a předčitatelské služby,</w:t>
      </w:r>
      <w:r w:rsidR="00DB6739">
        <w:rPr>
          <w:rFonts w:asciiTheme="minorHAnsi" w:hAnsiTheme="minorHAnsi" w:cstheme="minorHAnsi"/>
          <w:sz w:val="22"/>
          <w:szCs w:val="22"/>
        </w:rPr>
        <w:t xml:space="preserve"> </w:t>
      </w:r>
      <w:r w:rsidR="00672F86">
        <w:rPr>
          <w:rFonts w:asciiTheme="minorHAnsi" w:hAnsiTheme="minorHAnsi" w:cstheme="minorHAnsi"/>
          <w:sz w:val="22"/>
          <w:szCs w:val="22"/>
        </w:rPr>
        <w:t xml:space="preserve">§ 45 </w:t>
      </w:r>
      <w:r w:rsidR="00CB2671" w:rsidRPr="006C058C">
        <w:rPr>
          <w:rFonts w:asciiTheme="minorHAnsi" w:hAnsiTheme="minorHAnsi" w:cstheme="minorHAnsi"/>
          <w:sz w:val="22"/>
          <w:szCs w:val="22"/>
        </w:rPr>
        <w:t xml:space="preserve">Centra denních služeb, </w:t>
      </w:r>
      <w:r w:rsidR="00672F86">
        <w:rPr>
          <w:rFonts w:asciiTheme="minorHAnsi" w:hAnsiTheme="minorHAnsi" w:cstheme="minorHAnsi"/>
          <w:sz w:val="22"/>
          <w:szCs w:val="22"/>
        </w:rPr>
        <w:t>§</w:t>
      </w:r>
      <w:r w:rsidR="003E67D5">
        <w:rPr>
          <w:rFonts w:asciiTheme="minorHAnsi" w:hAnsiTheme="minorHAnsi" w:cstheme="minorHAnsi"/>
          <w:sz w:val="22"/>
          <w:szCs w:val="22"/>
        </w:rPr>
        <w:t xml:space="preserve"> </w:t>
      </w:r>
      <w:r w:rsidR="00050D99">
        <w:rPr>
          <w:rFonts w:asciiTheme="minorHAnsi" w:hAnsiTheme="minorHAnsi" w:cstheme="minorHAnsi"/>
          <w:sz w:val="22"/>
          <w:szCs w:val="22"/>
        </w:rPr>
        <w:t>46 Denní</w:t>
      </w:r>
      <w:r w:rsidR="00CB2671" w:rsidRPr="006C058C">
        <w:rPr>
          <w:rFonts w:asciiTheme="minorHAnsi" w:hAnsiTheme="minorHAnsi" w:cstheme="minorHAnsi"/>
          <w:sz w:val="22"/>
          <w:szCs w:val="22"/>
        </w:rPr>
        <w:t xml:space="preserve"> stacionář</w:t>
      </w:r>
      <w:r w:rsidR="00BB0339">
        <w:rPr>
          <w:rFonts w:asciiTheme="minorHAnsi" w:hAnsiTheme="minorHAnsi" w:cstheme="minorHAnsi"/>
          <w:sz w:val="22"/>
          <w:szCs w:val="22"/>
        </w:rPr>
        <w:t>e</w:t>
      </w:r>
      <w:r w:rsidR="00CB2671" w:rsidRPr="006C058C">
        <w:rPr>
          <w:rFonts w:asciiTheme="minorHAnsi" w:hAnsiTheme="minorHAnsi" w:cstheme="minorHAnsi"/>
          <w:sz w:val="22"/>
          <w:szCs w:val="22"/>
        </w:rPr>
        <w:t>,</w:t>
      </w:r>
      <w:r w:rsidR="00672F86">
        <w:rPr>
          <w:rFonts w:asciiTheme="minorHAnsi" w:hAnsiTheme="minorHAnsi" w:cstheme="minorHAnsi"/>
          <w:sz w:val="22"/>
          <w:szCs w:val="22"/>
        </w:rPr>
        <w:t xml:space="preserve"> </w:t>
      </w:r>
      <w:r w:rsidR="00672F86" w:rsidRPr="00900516">
        <w:rPr>
          <w:rFonts w:asciiTheme="minorHAnsi" w:hAnsiTheme="minorHAnsi" w:cstheme="minorHAnsi"/>
          <w:strike/>
          <w:color w:val="EE0000"/>
          <w:sz w:val="22"/>
          <w:szCs w:val="22"/>
          <w:rPrChange w:id="0" w:author="Procházková Jana" w:date="2025-10-14T09:49:00Z" w16du:dateUtc="2025-10-14T07:49:00Z">
            <w:rPr>
              <w:rFonts w:asciiTheme="minorHAnsi" w:hAnsiTheme="minorHAnsi" w:cstheme="minorHAnsi"/>
              <w:sz w:val="22"/>
              <w:szCs w:val="22"/>
            </w:rPr>
          </w:rPrChange>
        </w:rPr>
        <w:t>§ 54</w:t>
      </w:r>
      <w:r w:rsidR="00CB2671" w:rsidRPr="00900516">
        <w:rPr>
          <w:rFonts w:asciiTheme="minorHAnsi" w:hAnsiTheme="minorHAnsi" w:cstheme="minorHAnsi"/>
          <w:strike/>
          <w:color w:val="EE0000"/>
          <w:sz w:val="22"/>
          <w:szCs w:val="22"/>
          <w:rPrChange w:id="1" w:author="Procházková Jana" w:date="2025-10-14T09:49:00Z" w16du:dateUtc="2025-10-14T07:49:00Z">
            <w:rPr>
              <w:rFonts w:asciiTheme="minorHAnsi" w:hAnsiTheme="minorHAnsi" w:cstheme="minorHAnsi"/>
              <w:sz w:val="22"/>
              <w:szCs w:val="22"/>
            </w:rPr>
          </w:rPrChange>
        </w:rPr>
        <w:t xml:space="preserve"> Raná péče</w:t>
      </w:r>
      <w:r w:rsidR="00CB2671" w:rsidRPr="006C058C">
        <w:rPr>
          <w:rFonts w:asciiTheme="minorHAnsi" w:hAnsiTheme="minorHAnsi" w:cstheme="minorHAnsi"/>
          <w:sz w:val="22"/>
          <w:szCs w:val="22"/>
        </w:rPr>
        <w:t xml:space="preserve">, </w:t>
      </w:r>
      <w:r w:rsidR="00672F86">
        <w:rPr>
          <w:rFonts w:asciiTheme="minorHAnsi" w:hAnsiTheme="minorHAnsi" w:cstheme="minorHAnsi"/>
          <w:sz w:val="22"/>
          <w:szCs w:val="22"/>
        </w:rPr>
        <w:t xml:space="preserve">§ 56 </w:t>
      </w:r>
      <w:r w:rsidR="006B45E7" w:rsidRPr="006C058C">
        <w:rPr>
          <w:rFonts w:asciiTheme="minorHAnsi" w:hAnsiTheme="minorHAnsi" w:cstheme="minorHAnsi"/>
          <w:sz w:val="22"/>
          <w:szCs w:val="22"/>
        </w:rPr>
        <w:t>Tlumočnické služby,</w:t>
      </w:r>
      <w:r w:rsidR="00CB2671" w:rsidRPr="006C058C">
        <w:rPr>
          <w:rFonts w:asciiTheme="minorHAnsi" w:hAnsiTheme="minorHAnsi" w:cstheme="minorHAnsi"/>
          <w:sz w:val="22"/>
          <w:szCs w:val="22"/>
        </w:rPr>
        <w:t xml:space="preserve"> </w:t>
      </w:r>
      <w:r w:rsidR="00672F86" w:rsidRPr="003532FF">
        <w:rPr>
          <w:rFonts w:asciiTheme="minorHAnsi" w:hAnsiTheme="minorHAnsi" w:cstheme="minorHAnsi"/>
          <w:strike/>
          <w:color w:val="EE0000"/>
          <w:sz w:val="22"/>
          <w:szCs w:val="22"/>
          <w:rPrChange w:id="2" w:author="Procházková Jana" w:date="2025-11-05T10:46:00Z" w16du:dateUtc="2025-11-05T09:46:00Z">
            <w:rPr>
              <w:rFonts w:asciiTheme="minorHAnsi" w:hAnsiTheme="minorHAnsi" w:cstheme="minorHAnsi"/>
              <w:sz w:val="22"/>
              <w:szCs w:val="22"/>
            </w:rPr>
          </w:rPrChange>
        </w:rPr>
        <w:t>§ 60</w:t>
      </w:r>
      <w:r w:rsidR="00167702" w:rsidRPr="003532FF">
        <w:rPr>
          <w:rFonts w:asciiTheme="minorHAnsi" w:hAnsiTheme="minorHAnsi" w:cstheme="minorHAnsi"/>
          <w:strike/>
          <w:color w:val="EE0000"/>
          <w:sz w:val="22"/>
          <w:szCs w:val="22"/>
          <w:rPrChange w:id="3" w:author="Procházková Jana" w:date="2025-11-05T10:46:00Z" w16du:dateUtc="2025-11-05T09:46:00Z">
            <w:rPr>
              <w:rFonts w:asciiTheme="minorHAnsi" w:hAnsiTheme="minorHAnsi" w:cstheme="minorHAnsi"/>
              <w:sz w:val="22"/>
              <w:szCs w:val="22"/>
            </w:rPr>
          </w:rPrChange>
        </w:rPr>
        <w:t>a</w:t>
      </w:r>
      <w:r w:rsidR="00672F86" w:rsidRPr="003532FF">
        <w:rPr>
          <w:rFonts w:asciiTheme="minorHAnsi" w:hAnsiTheme="minorHAnsi" w:cstheme="minorHAnsi"/>
          <w:strike/>
          <w:color w:val="EE0000"/>
          <w:sz w:val="22"/>
          <w:szCs w:val="22"/>
          <w:rPrChange w:id="4" w:author="Procházková Jana" w:date="2025-11-05T10:46:00Z" w16du:dateUtc="2025-11-05T09:46:00Z">
            <w:rPr>
              <w:rFonts w:asciiTheme="minorHAnsi" w:hAnsiTheme="minorHAnsi" w:cstheme="minorHAnsi"/>
              <w:sz w:val="22"/>
              <w:szCs w:val="22"/>
            </w:rPr>
          </w:rPrChange>
        </w:rPr>
        <w:t xml:space="preserve"> </w:t>
      </w:r>
      <w:r w:rsidR="00CB2671" w:rsidRPr="003532FF">
        <w:rPr>
          <w:rFonts w:asciiTheme="minorHAnsi" w:hAnsiTheme="minorHAnsi" w:cstheme="minorHAnsi"/>
          <w:strike/>
          <w:color w:val="EE0000"/>
          <w:sz w:val="22"/>
          <w:szCs w:val="22"/>
          <w:rPrChange w:id="5" w:author="Procházková Jana" w:date="2025-11-05T10:46:00Z" w16du:dateUtc="2025-11-05T09:46:00Z">
            <w:rPr>
              <w:rFonts w:asciiTheme="minorHAnsi" w:hAnsiTheme="minorHAnsi" w:cstheme="minorHAnsi"/>
              <w:sz w:val="22"/>
              <w:szCs w:val="22"/>
            </w:rPr>
          </w:rPrChange>
        </w:rPr>
        <w:t>Intervenční centra</w:t>
      </w:r>
      <w:r w:rsidR="00CB2671" w:rsidRPr="006C058C">
        <w:rPr>
          <w:rFonts w:asciiTheme="minorHAnsi" w:hAnsiTheme="minorHAnsi" w:cstheme="minorHAnsi"/>
          <w:sz w:val="22"/>
          <w:szCs w:val="22"/>
        </w:rPr>
        <w:t xml:space="preserve">, </w:t>
      </w:r>
      <w:r w:rsidR="00672F86">
        <w:rPr>
          <w:rFonts w:asciiTheme="minorHAnsi" w:hAnsiTheme="minorHAnsi" w:cstheme="minorHAnsi"/>
          <w:sz w:val="22"/>
          <w:szCs w:val="22"/>
        </w:rPr>
        <w:t xml:space="preserve">§ 65 </w:t>
      </w:r>
      <w:r w:rsidR="00CB2671" w:rsidRPr="006C058C">
        <w:rPr>
          <w:rFonts w:asciiTheme="minorHAnsi" w:hAnsiTheme="minorHAnsi" w:cstheme="minorHAnsi"/>
          <w:sz w:val="22"/>
          <w:szCs w:val="22"/>
        </w:rPr>
        <w:t xml:space="preserve">Sociálně aktivizační služby pro rodiny s dětmi, </w:t>
      </w:r>
      <w:r w:rsidR="00672F86">
        <w:rPr>
          <w:rFonts w:asciiTheme="minorHAnsi" w:hAnsiTheme="minorHAnsi" w:cstheme="minorHAnsi"/>
          <w:sz w:val="22"/>
          <w:szCs w:val="22"/>
        </w:rPr>
        <w:t xml:space="preserve">§ 66 </w:t>
      </w:r>
      <w:r w:rsidR="00CB2671" w:rsidRPr="006C058C">
        <w:rPr>
          <w:rFonts w:asciiTheme="minorHAnsi" w:hAnsiTheme="minorHAnsi" w:cstheme="minorHAnsi"/>
          <w:sz w:val="22"/>
          <w:szCs w:val="22"/>
        </w:rPr>
        <w:t xml:space="preserve">Sociální aktivizační služby pro seniory a osoby se zdravotním postižením, </w:t>
      </w:r>
      <w:r w:rsidR="00672F86">
        <w:rPr>
          <w:rFonts w:asciiTheme="minorHAnsi" w:hAnsiTheme="minorHAnsi" w:cstheme="minorHAnsi"/>
          <w:sz w:val="22"/>
          <w:szCs w:val="22"/>
        </w:rPr>
        <w:t xml:space="preserve">§ 69 </w:t>
      </w:r>
      <w:r w:rsidR="00CB2671" w:rsidRPr="006C058C">
        <w:rPr>
          <w:rFonts w:asciiTheme="minorHAnsi" w:hAnsiTheme="minorHAnsi" w:cstheme="minorHAnsi"/>
          <w:sz w:val="22"/>
          <w:szCs w:val="22"/>
        </w:rPr>
        <w:t>Terénn</w:t>
      </w:r>
      <w:r>
        <w:rPr>
          <w:rFonts w:asciiTheme="minorHAnsi" w:hAnsiTheme="minorHAnsi" w:cstheme="minorHAnsi"/>
          <w:sz w:val="22"/>
          <w:szCs w:val="22"/>
        </w:rPr>
        <w:t>í</w:t>
      </w:r>
      <w:r w:rsidR="00CB2671" w:rsidRPr="006C058C">
        <w:rPr>
          <w:rFonts w:asciiTheme="minorHAnsi" w:hAnsiTheme="minorHAnsi" w:cstheme="minorHAnsi"/>
          <w:sz w:val="22"/>
          <w:szCs w:val="22"/>
        </w:rPr>
        <w:t xml:space="preserve"> programy</w:t>
      </w:r>
      <w:r w:rsidR="000F5749">
        <w:rPr>
          <w:rFonts w:asciiTheme="minorHAnsi" w:hAnsiTheme="minorHAnsi" w:cstheme="minorHAnsi"/>
          <w:sz w:val="22"/>
          <w:szCs w:val="22"/>
        </w:rPr>
        <w:t>;</w:t>
      </w:r>
      <w:r w:rsidR="00DB6739">
        <w:rPr>
          <w:rFonts w:asciiTheme="minorHAnsi" w:hAnsiTheme="minorHAnsi" w:cstheme="minorHAnsi"/>
          <w:sz w:val="22"/>
          <w:szCs w:val="22"/>
        </w:rPr>
        <w:t xml:space="preserve"> </w:t>
      </w:r>
    </w:p>
    <w:p w14:paraId="54518220" w14:textId="77777777" w:rsidR="006C058C" w:rsidRDefault="006C058C" w:rsidP="0038208F">
      <w:pPr>
        <w:pStyle w:val="Odstavecseseznamem"/>
        <w:spacing w:line="259" w:lineRule="auto"/>
        <w:ind w:left="851" w:hanging="284"/>
        <w:jc w:val="both"/>
        <w:rPr>
          <w:rFonts w:asciiTheme="minorHAnsi" w:hAnsiTheme="minorHAnsi" w:cstheme="minorHAnsi"/>
          <w:sz w:val="22"/>
          <w:szCs w:val="22"/>
        </w:rPr>
      </w:pPr>
    </w:p>
    <w:p w14:paraId="0C4152AB" w14:textId="31B7B333" w:rsidR="006C058C" w:rsidRDefault="006C058C" w:rsidP="0038208F">
      <w:pPr>
        <w:pStyle w:val="Odstavecseseznamem"/>
        <w:numPr>
          <w:ilvl w:val="0"/>
          <w:numId w:val="14"/>
        </w:numPr>
        <w:spacing w:line="259" w:lineRule="auto"/>
        <w:ind w:left="851" w:hanging="284"/>
        <w:jc w:val="both"/>
        <w:rPr>
          <w:rFonts w:asciiTheme="minorHAnsi" w:hAnsiTheme="minorHAnsi" w:cstheme="minorHAnsi"/>
          <w:sz w:val="22"/>
          <w:szCs w:val="22"/>
        </w:rPr>
      </w:pPr>
      <w:r w:rsidRPr="00A970DB">
        <w:rPr>
          <w:rFonts w:asciiTheme="minorHAnsi" w:hAnsiTheme="minorHAnsi" w:cstheme="minorHAnsi"/>
          <w:b/>
          <w:bCs/>
          <w:sz w:val="22"/>
          <w:szCs w:val="22"/>
        </w:rPr>
        <w:t>Oblast III</w:t>
      </w:r>
      <w:r>
        <w:rPr>
          <w:rFonts w:asciiTheme="minorHAnsi" w:hAnsiTheme="minorHAnsi" w:cstheme="minorHAnsi"/>
          <w:sz w:val="22"/>
          <w:szCs w:val="22"/>
        </w:rPr>
        <w:t xml:space="preserve"> - </w:t>
      </w:r>
      <w:r w:rsidR="00672F86">
        <w:rPr>
          <w:rFonts w:asciiTheme="minorHAnsi" w:hAnsiTheme="minorHAnsi" w:cstheme="minorHAnsi"/>
          <w:sz w:val="22"/>
          <w:szCs w:val="22"/>
        </w:rPr>
        <w:t xml:space="preserve">§ 37 </w:t>
      </w:r>
      <w:r w:rsidR="00CB2671" w:rsidRPr="006C058C">
        <w:rPr>
          <w:rFonts w:asciiTheme="minorHAnsi" w:hAnsiTheme="minorHAnsi" w:cstheme="minorHAnsi"/>
          <w:sz w:val="22"/>
          <w:szCs w:val="22"/>
        </w:rPr>
        <w:t xml:space="preserve">Odborné sociální poradenství, </w:t>
      </w:r>
      <w:r w:rsidR="00672F86">
        <w:rPr>
          <w:rFonts w:asciiTheme="minorHAnsi" w:hAnsiTheme="minorHAnsi" w:cstheme="minorHAnsi"/>
          <w:sz w:val="22"/>
          <w:szCs w:val="22"/>
        </w:rPr>
        <w:t>§ 41</w:t>
      </w:r>
      <w:r w:rsidR="00BB0339">
        <w:rPr>
          <w:rFonts w:asciiTheme="minorHAnsi" w:hAnsiTheme="minorHAnsi" w:cstheme="minorHAnsi"/>
          <w:sz w:val="22"/>
          <w:szCs w:val="22"/>
        </w:rPr>
        <w:t xml:space="preserve"> </w:t>
      </w:r>
      <w:r w:rsidR="00CB2671" w:rsidRPr="006C058C">
        <w:rPr>
          <w:rFonts w:asciiTheme="minorHAnsi" w:hAnsiTheme="minorHAnsi" w:cstheme="minorHAnsi"/>
          <w:sz w:val="22"/>
          <w:szCs w:val="22"/>
        </w:rPr>
        <w:t>Tísňová péče,</w:t>
      </w:r>
      <w:r w:rsidR="00B8265F">
        <w:rPr>
          <w:rFonts w:asciiTheme="minorHAnsi" w:hAnsiTheme="minorHAnsi" w:cstheme="minorHAnsi"/>
          <w:sz w:val="22"/>
          <w:szCs w:val="22"/>
        </w:rPr>
        <w:t xml:space="preserve"> </w:t>
      </w:r>
      <w:r w:rsidR="00672F86" w:rsidRPr="00900516">
        <w:rPr>
          <w:rFonts w:asciiTheme="minorHAnsi" w:hAnsiTheme="minorHAnsi" w:cstheme="minorHAnsi"/>
          <w:strike/>
          <w:color w:val="EE0000"/>
          <w:sz w:val="22"/>
          <w:szCs w:val="22"/>
          <w:rPrChange w:id="6" w:author="Procházková Jana" w:date="2025-10-14T09:49:00Z" w16du:dateUtc="2025-10-14T07:49:00Z">
            <w:rPr>
              <w:rFonts w:asciiTheme="minorHAnsi" w:hAnsiTheme="minorHAnsi" w:cstheme="minorHAnsi"/>
              <w:sz w:val="22"/>
              <w:szCs w:val="22"/>
            </w:rPr>
          </w:rPrChange>
        </w:rPr>
        <w:t xml:space="preserve">§ 55 </w:t>
      </w:r>
      <w:r w:rsidR="00CB2671" w:rsidRPr="00900516">
        <w:rPr>
          <w:rFonts w:asciiTheme="minorHAnsi" w:hAnsiTheme="minorHAnsi" w:cstheme="minorHAnsi"/>
          <w:strike/>
          <w:color w:val="EE0000"/>
          <w:sz w:val="22"/>
          <w:szCs w:val="22"/>
          <w:rPrChange w:id="7" w:author="Procházková Jana" w:date="2025-10-14T09:49:00Z" w16du:dateUtc="2025-10-14T07:49:00Z">
            <w:rPr>
              <w:rFonts w:asciiTheme="minorHAnsi" w:hAnsiTheme="minorHAnsi" w:cstheme="minorHAnsi"/>
              <w:sz w:val="22"/>
              <w:szCs w:val="22"/>
            </w:rPr>
          </w:rPrChange>
        </w:rPr>
        <w:t>Telefonická krizová</w:t>
      </w:r>
      <w:r w:rsidR="00CB2671" w:rsidRPr="00900516">
        <w:rPr>
          <w:rFonts w:asciiTheme="minorHAnsi" w:hAnsiTheme="minorHAnsi" w:cstheme="minorHAnsi"/>
          <w:color w:val="EE0000"/>
          <w:sz w:val="22"/>
          <w:szCs w:val="22"/>
        </w:rPr>
        <w:t xml:space="preserve"> </w:t>
      </w:r>
      <w:r w:rsidR="00CB2671" w:rsidRPr="00900516">
        <w:rPr>
          <w:rFonts w:asciiTheme="minorHAnsi" w:hAnsiTheme="minorHAnsi" w:cstheme="minorHAnsi"/>
          <w:strike/>
          <w:color w:val="EE0000"/>
          <w:sz w:val="22"/>
          <w:szCs w:val="22"/>
        </w:rPr>
        <w:t>pomoc</w:t>
      </w:r>
      <w:r w:rsidR="00CB2671" w:rsidRPr="006C058C">
        <w:rPr>
          <w:rFonts w:asciiTheme="minorHAnsi" w:hAnsiTheme="minorHAnsi" w:cstheme="minorHAnsi"/>
          <w:sz w:val="22"/>
          <w:szCs w:val="22"/>
        </w:rPr>
        <w:t>,</w:t>
      </w:r>
      <w:r w:rsidR="00672F86">
        <w:rPr>
          <w:rFonts w:asciiTheme="minorHAnsi" w:hAnsiTheme="minorHAnsi" w:cstheme="minorHAnsi"/>
          <w:sz w:val="22"/>
          <w:szCs w:val="22"/>
        </w:rPr>
        <w:t xml:space="preserve"> § 59 </w:t>
      </w:r>
      <w:r w:rsidR="00CB2671" w:rsidRPr="006C058C">
        <w:rPr>
          <w:rFonts w:asciiTheme="minorHAnsi" w:hAnsiTheme="minorHAnsi" w:cstheme="minorHAnsi"/>
          <w:sz w:val="22"/>
          <w:szCs w:val="22"/>
        </w:rPr>
        <w:t xml:space="preserve">Kontaktní centra, </w:t>
      </w:r>
      <w:r w:rsidR="00DB6739">
        <w:rPr>
          <w:rFonts w:asciiTheme="minorHAnsi" w:hAnsiTheme="minorHAnsi" w:cstheme="minorHAnsi"/>
          <w:sz w:val="22"/>
          <w:szCs w:val="22"/>
        </w:rPr>
        <w:t xml:space="preserve">§ 60 </w:t>
      </w:r>
      <w:r w:rsidR="00DB6739" w:rsidRPr="006C058C">
        <w:rPr>
          <w:rFonts w:asciiTheme="minorHAnsi" w:hAnsiTheme="minorHAnsi" w:cstheme="minorHAnsi"/>
          <w:sz w:val="22"/>
          <w:szCs w:val="22"/>
        </w:rPr>
        <w:t>Krizová pomoc</w:t>
      </w:r>
      <w:r w:rsidR="00DB6739">
        <w:rPr>
          <w:rFonts w:asciiTheme="minorHAnsi" w:hAnsiTheme="minorHAnsi" w:cstheme="minorHAnsi"/>
          <w:sz w:val="22"/>
          <w:szCs w:val="22"/>
        </w:rPr>
        <w:t xml:space="preserve">, </w:t>
      </w:r>
      <w:r w:rsidR="003A37A8">
        <w:rPr>
          <w:rFonts w:asciiTheme="minorHAnsi" w:hAnsiTheme="minorHAnsi" w:cstheme="minorHAnsi"/>
          <w:sz w:val="22"/>
          <w:szCs w:val="22"/>
        </w:rPr>
        <w:t xml:space="preserve">§ 61 </w:t>
      </w:r>
      <w:r w:rsidR="003A37A8" w:rsidRPr="006C058C">
        <w:rPr>
          <w:rFonts w:asciiTheme="minorHAnsi" w:hAnsiTheme="minorHAnsi" w:cstheme="minorHAnsi"/>
          <w:sz w:val="22"/>
          <w:szCs w:val="22"/>
        </w:rPr>
        <w:t>Nízkoprahová denní centra</w:t>
      </w:r>
      <w:r w:rsidR="003A37A8">
        <w:rPr>
          <w:rFonts w:asciiTheme="minorHAnsi" w:hAnsiTheme="minorHAnsi" w:cstheme="minorHAnsi"/>
          <w:sz w:val="22"/>
          <w:szCs w:val="22"/>
        </w:rPr>
        <w:t xml:space="preserve">, </w:t>
      </w:r>
      <w:r w:rsidR="00672F86">
        <w:rPr>
          <w:rFonts w:asciiTheme="minorHAnsi" w:hAnsiTheme="minorHAnsi" w:cstheme="minorHAnsi"/>
          <w:sz w:val="22"/>
          <w:szCs w:val="22"/>
        </w:rPr>
        <w:t xml:space="preserve">§ 62 </w:t>
      </w:r>
      <w:r w:rsidR="00CB2671" w:rsidRPr="006C058C">
        <w:rPr>
          <w:rFonts w:asciiTheme="minorHAnsi" w:hAnsiTheme="minorHAnsi" w:cstheme="minorHAnsi"/>
          <w:sz w:val="22"/>
          <w:szCs w:val="22"/>
        </w:rPr>
        <w:t>Nízkoprahová zařízení pro děti</w:t>
      </w:r>
      <w:r w:rsidR="00570800">
        <w:rPr>
          <w:rFonts w:asciiTheme="minorHAnsi" w:hAnsiTheme="minorHAnsi" w:cstheme="minorHAnsi"/>
          <w:sz w:val="22"/>
          <w:szCs w:val="22"/>
        </w:rPr>
        <w:t xml:space="preserve"> a mládež</w:t>
      </w:r>
      <w:r w:rsidR="00CB2671" w:rsidRPr="006C058C">
        <w:rPr>
          <w:rFonts w:asciiTheme="minorHAnsi" w:hAnsiTheme="minorHAnsi" w:cstheme="minorHAnsi"/>
          <w:sz w:val="22"/>
          <w:szCs w:val="22"/>
        </w:rPr>
        <w:t xml:space="preserve">, </w:t>
      </w:r>
      <w:r w:rsidR="00672F86">
        <w:rPr>
          <w:rFonts w:asciiTheme="minorHAnsi" w:hAnsiTheme="minorHAnsi" w:cstheme="minorHAnsi"/>
          <w:sz w:val="22"/>
          <w:szCs w:val="22"/>
        </w:rPr>
        <w:t xml:space="preserve">§ 64 </w:t>
      </w:r>
      <w:r w:rsidR="00CB2671" w:rsidRPr="006C058C">
        <w:rPr>
          <w:rFonts w:asciiTheme="minorHAnsi" w:hAnsiTheme="minorHAnsi" w:cstheme="minorHAnsi"/>
          <w:sz w:val="22"/>
          <w:szCs w:val="22"/>
        </w:rPr>
        <w:t>Služby následné péče,</w:t>
      </w:r>
      <w:ins w:id="8" w:author="Procházková Jana" w:date="2025-11-05T10:47:00Z" w16du:dateUtc="2025-11-05T09:47:00Z">
        <w:r w:rsidR="00FB1B6A">
          <w:rPr>
            <w:rFonts w:asciiTheme="minorHAnsi" w:hAnsiTheme="minorHAnsi" w:cstheme="minorHAnsi"/>
            <w:sz w:val="22"/>
            <w:szCs w:val="22"/>
          </w:rPr>
          <w:t xml:space="preserve"> </w:t>
        </w:r>
        <w:r w:rsidR="00FB1B6A" w:rsidRPr="003E4597">
          <w:rPr>
            <w:rFonts w:asciiTheme="minorHAnsi" w:hAnsiTheme="minorHAnsi" w:cstheme="minorHAnsi"/>
            <w:color w:val="EE0000"/>
            <w:sz w:val="22"/>
            <w:szCs w:val="22"/>
          </w:rPr>
          <w:t>§ 67 So</w:t>
        </w:r>
      </w:ins>
      <w:ins w:id="9" w:author="Procházková Jana" w:date="2025-11-05T10:48:00Z" w16du:dateUtc="2025-11-05T09:48:00Z">
        <w:r w:rsidR="00FB1B6A" w:rsidRPr="003E4597">
          <w:rPr>
            <w:rFonts w:asciiTheme="minorHAnsi" w:hAnsiTheme="minorHAnsi" w:cstheme="minorHAnsi"/>
            <w:color w:val="EE0000"/>
            <w:sz w:val="22"/>
            <w:szCs w:val="22"/>
          </w:rPr>
          <w:t>ciálně terapeutické dílny</w:t>
        </w:r>
        <w:r w:rsidR="00FB1B6A">
          <w:rPr>
            <w:rFonts w:asciiTheme="minorHAnsi" w:hAnsiTheme="minorHAnsi" w:cstheme="minorHAnsi"/>
            <w:sz w:val="22"/>
            <w:szCs w:val="22"/>
          </w:rPr>
          <w:t>,</w:t>
        </w:r>
      </w:ins>
      <w:r w:rsidR="00CB2671" w:rsidRPr="006C058C">
        <w:rPr>
          <w:rFonts w:asciiTheme="minorHAnsi" w:hAnsiTheme="minorHAnsi" w:cstheme="minorHAnsi"/>
          <w:sz w:val="22"/>
          <w:szCs w:val="22"/>
        </w:rPr>
        <w:t xml:space="preserve"> </w:t>
      </w:r>
      <w:r w:rsidR="00672F86">
        <w:rPr>
          <w:rFonts w:asciiTheme="minorHAnsi" w:hAnsiTheme="minorHAnsi" w:cstheme="minorHAnsi"/>
          <w:sz w:val="22"/>
          <w:szCs w:val="22"/>
        </w:rPr>
        <w:t xml:space="preserve">§ 70 </w:t>
      </w:r>
      <w:r w:rsidR="00CB2671" w:rsidRPr="006C058C">
        <w:rPr>
          <w:rFonts w:asciiTheme="minorHAnsi" w:hAnsiTheme="minorHAnsi" w:cstheme="minorHAnsi"/>
          <w:sz w:val="22"/>
          <w:szCs w:val="22"/>
        </w:rPr>
        <w:t>Sociální rehabilitace</w:t>
      </w:r>
      <w:r w:rsidR="000F5749">
        <w:rPr>
          <w:rFonts w:asciiTheme="minorHAnsi" w:hAnsiTheme="minorHAnsi" w:cstheme="minorHAnsi"/>
          <w:sz w:val="22"/>
          <w:szCs w:val="22"/>
        </w:rPr>
        <w:t>;</w:t>
      </w:r>
    </w:p>
    <w:p w14:paraId="58D60577" w14:textId="77777777" w:rsidR="006C058C" w:rsidRDefault="006C058C" w:rsidP="0038208F">
      <w:pPr>
        <w:pStyle w:val="Odstavecseseznamem"/>
        <w:spacing w:line="259" w:lineRule="auto"/>
        <w:ind w:left="851" w:hanging="284"/>
        <w:jc w:val="both"/>
        <w:rPr>
          <w:rFonts w:asciiTheme="minorHAnsi" w:hAnsiTheme="minorHAnsi" w:cstheme="minorHAnsi"/>
          <w:sz w:val="22"/>
          <w:szCs w:val="22"/>
        </w:rPr>
      </w:pPr>
    </w:p>
    <w:p w14:paraId="18CA761E" w14:textId="6BF5466A" w:rsidR="003128D2" w:rsidRPr="00FB3B3D" w:rsidRDefault="006C058C" w:rsidP="00FB3B3D">
      <w:pPr>
        <w:pStyle w:val="Odstavecseseznamem"/>
        <w:numPr>
          <w:ilvl w:val="0"/>
          <w:numId w:val="14"/>
        </w:numPr>
        <w:spacing w:line="259" w:lineRule="auto"/>
        <w:ind w:left="851" w:hanging="284"/>
        <w:jc w:val="both"/>
        <w:rPr>
          <w:rFonts w:asciiTheme="minorHAnsi" w:hAnsiTheme="minorHAnsi" w:cstheme="minorHAnsi"/>
          <w:sz w:val="22"/>
          <w:szCs w:val="22"/>
        </w:rPr>
      </w:pPr>
      <w:r w:rsidRPr="003532FF">
        <w:rPr>
          <w:rFonts w:asciiTheme="minorHAnsi" w:hAnsiTheme="minorHAnsi" w:cstheme="minorHAnsi"/>
          <w:b/>
          <w:bCs/>
          <w:sz w:val="22"/>
          <w:szCs w:val="22"/>
        </w:rPr>
        <w:t xml:space="preserve">Oblast </w:t>
      </w:r>
      <w:r w:rsidR="00313F72" w:rsidRPr="003532FF">
        <w:rPr>
          <w:rFonts w:asciiTheme="minorHAnsi" w:hAnsiTheme="minorHAnsi" w:cstheme="minorHAnsi"/>
          <w:b/>
          <w:bCs/>
          <w:sz w:val="22"/>
          <w:szCs w:val="22"/>
        </w:rPr>
        <w:t>IV</w:t>
      </w:r>
      <w:r w:rsidR="00313F72" w:rsidRPr="003532FF">
        <w:rPr>
          <w:rFonts w:asciiTheme="minorHAnsi" w:hAnsiTheme="minorHAnsi" w:cstheme="minorHAnsi"/>
          <w:sz w:val="22"/>
          <w:szCs w:val="22"/>
        </w:rPr>
        <w:t xml:space="preserve"> – </w:t>
      </w:r>
      <w:ins w:id="10" w:author="Procházková Jana" w:date="2025-11-05T10:57:00Z" w16du:dateUtc="2025-11-05T09:57:00Z">
        <w:r w:rsidR="00EE4A73">
          <w:rPr>
            <w:rFonts w:asciiTheme="minorHAnsi" w:hAnsiTheme="minorHAnsi" w:cstheme="minorHAnsi"/>
            <w:sz w:val="22"/>
            <w:szCs w:val="22"/>
          </w:rPr>
          <w:t>Služby zařazené do financování Individuálního projektu Pardubického kraje</w:t>
        </w:r>
      </w:ins>
      <w:r w:rsidR="00FB3B3D">
        <w:rPr>
          <w:rFonts w:asciiTheme="minorHAnsi" w:hAnsiTheme="minorHAnsi" w:cstheme="minorHAnsi"/>
          <w:sz w:val="22"/>
          <w:szCs w:val="22"/>
        </w:rPr>
        <w:t xml:space="preserve"> </w:t>
      </w:r>
      <w:ins w:id="11" w:author="Procházková Jana" w:date="2025-11-05T10:57:00Z" w16du:dateUtc="2025-11-05T09:57:00Z">
        <w:r w:rsidR="00EE4A73" w:rsidRPr="00FB3B3D">
          <w:rPr>
            <w:rFonts w:asciiTheme="minorHAnsi" w:hAnsiTheme="minorHAnsi" w:cstheme="minorHAnsi"/>
            <w:color w:val="EE0000"/>
            <w:sz w:val="22"/>
            <w:szCs w:val="22"/>
          </w:rPr>
          <w:t>(§ 39 Osobní asistence – pouze Oblastní charita Pardubice a Rodinné integrační centrum</w:t>
        </w:r>
        <w:r w:rsidR="00EE4A73" w:rsidRPr="00FB3B3D">
          <w:rPr>
            <w:rFonts w:asciiTheme="minorHAnsi" w:hAnsiTheme="minorHAnsi" w:cstheme="minorHAnsi"/>
            <w:sz w:val="22"/>
            <w:szCs w:val="22"/>
          </w:rPr>
          <w:t xml:space="preserve">, § 58 Domy na půl cesty, </w:t>
        </w:r>
        <w:r w:rsidR="00EE4A73" w:rsidRPr="00FB3B3D">
          <w:rPr>
            <w:rFonts w:asciiTheme="minorHAnsi" w:hAnsiTheme="minorHAnsi" w:cstheme="minorHAnsi"/>
            <w:color w:val="EE0000"/>
            <w:sz w:val="22"/>
            <w:szCs w:val="22"/>
          </w:rPr>
          <w:t>§ 60a</w:t>
        </w:r>
        <w:del w:id="12" w:author="Kavalírová Adéla" w:date="2025-11-20T09:20:00Z" w16du:dateUtc="2025-11-20T08:20:00Z">
          <w:r w:rsidR="00EE4A73" w:rsidRPr="00FB3B3D" w:rsidDel="00FB3B3D">
            <w:rPr>
              <w:rFonts w:asciiTheme="minorHAnsi" w:hAnsiTheme="minorHAnsi" w:cstheme="minorHAnsi"/>
              <w:color w:val="EE0000"/>
              <w:sz w:val="22"/>
              <w:szCs w:val="22"/>
            </w:rPr>
            <w:delText>)</w:delText>
          </w:r>
        </w:del>
        <w:r w:rsidR="00EE4A73" w:rsidRPr="00FB3B3D">
          <w:rPr>
            <w:rFonts w:asciiTheme="minorHAnsi" w:hAnsiTheme="minorHAnsi" w:cstheme="minorHAnsi"/>
            <w:color w:val="EE0000"/>
            <w:sz w:val="22"/>
            <w:szCs w:val="22"/>
          </w:rPr>
          <w:t xml:space="preserve"> Intervenční centr</w:t>
        </w:r>
      </w:ins>
      <w:r w:rsidR="00F92B12" w:rsidRPr="00FB3B3D">
        <w:rPr>
          <w:rFonts w:asciiTheme="minorHAnsi" w:hAnsiTheme="minorHAnsi" w:cstheme="minorHAnsi"/>
          <w:color w:val="EE0000"/>
          <w:sz w:val="22"/>
          <w:szCs w:val="22"/>
        </w:rPr>
        <w:t>a</w:t>
      </w:r>
      <w:ins w:id="13" w:author="Procházková Jana" w:date="2025-11-05T10:57:00Z" w16du:dateUtc="2025-11-05T09:57:00Z">
        <w:r w:rsidR="00EE4A73" w:rsidRPr="00FB3B3D">
          <w:rPr>
            <w:rFonts w:asciiTheme="minorHAnsi" w:hAnsiTheme="minorHAnsi" w:cstheme="minorHAnsi"/>
            <w:color w:val="EE0000"/>
            <w:sz w:val="22"/>
            <w:szCs w:val="22"/>
          </w:rPr>
          <w:t>, § 70 Sociální rehabilitace – pouze Rodinné integrační centrum, § 70a</w:t>
        </w:r>
      </w:ins>
      <w:del w:id="14" w:author="Kavalírová Adéla" w:date="2025-11-20T09:20:00Z" w16du:dateUtc="2025-11-20T08:20:00Z">
        <w:r w:rsidR="00F92B12" w:rsidRPr="00FB3B3D" w:rsidDel="00FB3B3D">
          <w:rPr>
            <w:rFonts w:asciiTheme="minorHAnsi" w:hAnsiTheme="minorHAnsi" w:cstheme="minorHAnsi"/>
            <w:color w:val="EE0000"/>
            <w:sz w:val="22"/>
            <w:szCs w:val="22"/>
          </w:rPr>
          <w:delText>)</w:delText>
        </w:r>
      </w:del>
      <w:ins w:id="15" w:author="Procházková Jana" w:date="2025-11-05T10:57:00Z" w16du:dateUtc="2025-11-05T09:57:00Z">
        <w:r w:rsidR="00EE4A73" w:rsidRPr="00FB3B3D">
          <w:rPr>
            <w:rFonts w:asciiTheme="minorHAnsi" w:hAnsiTheme="minorHAnsi" w:cstheme="minorHAnsi"/>
            <w:color w:val="EE0000"/>
            <w:sz w:val="22"/>
            <w:szCs w:val="22"/>
          </w:rPr>
          <w:t xml:space="preserve"> Centrum duševního zdraví</w:t>
        </w:r>
        <w:r w:rsidR="00EE4A73" w:rsidRPr="00FB3B3D">
          <w:rPr>
            <w:rFonts w:asciiTheme="minorHAnsi" w:hAnsiTheme="minorHAnsi" w:cstheme="minorHAnsi"/>
            <w:sz w:val="22"/>
            <w:szCs w:val="22"/>
          </w:rPr>
          <w:t>)</w:t>
        </w:r>
      </w:ins>
      <w:ins w:id="16" w:author="Kavalírová Adéla" w:date="2025-11-21T08:32:00Z" w16du:dateUtc="2025-11-21T07:32:00Z">
        <w:r w:rsidR="00940422">
          <w:rPr>
            <w:rFonts w:asciiTheme="minorHAnsi" w:hAnsiTheme="minorHAnsi" w:cstheme="minorHAnsi"/>
            <w:sz w:val="22"/>
            <w:szCs w:val="22"/>
          </w:rPr>
          <w:t>;</w:t>
        </w:r>
      </w:ins>
    </w:p>
    <w:p w14:paraId="1D9E8F1A" w14:textId="77777777" w:rsidR="003532FF" w:rsidRDefault="003532FF">
      <w:pPr>
        <w:pStyle w:val="Odstavecseseznamem"/>
        <w:rPr>
          <w:b/>
          <w:bCs/>
        </w:rPr>
        <w:pPrChange w:id="17" w:author="Procházková Jana" w:date="2025-11-13T08:55:00Z" w16du:dateUtc="2025-11-13T07:55:00Z">
          <w:pPr>
            <w:pStyle w:val="Odstavecseseznamem"/>
            <w:spacing w:line="259" w:lineRule="auto"/>
            <w:ind w:left="720"/>
          </w:pPr>
        </w:pPrChange>
      </w:pPr>
    </w:p>
    <w:p w14:paraId="4A3F6C64" w14:textId="0998F5E3" w:rsidR="003E4597" w:rsidRPr="003128D2" w:rsidRDefault="003128D2" w:rsidP="003128D2">
      <w:pPr>
        <w:pStyle w:val="Odstavecseseznamem"/>
        <w:numPr>
          <w:ilvl w:val="1"/>
          <w:numId w:val="14"/>
        </w:numPr>
        <w:rPr>
          <w:rFonts w:asciiTheme="minorHAnsi" w:hAnsiTheme="minorHAnsi" w:cstheme="minorHAnsi"/>
          <w:color w:val="EE0000"/>
          <w:sz w:val="22"/>
          <w:szCs w:val="22"/>
        </w:rPr>
      </w:pPr>
      <w:ins w:id="18" w:author="Procházková Jana" w:date="2025-11-05T10:37:00Z" w16du:dateUtc="2025-11-05T09:37:00Z">
        <w:r w:rsidRPr="003E4597">
          <w:rPr>
            <w:rFonts w:asciiTheme="minorHAnsi" w:hAnsiTheme="minorHAnsi" w:cstheme="minorHAnsi"/>
            <w:b/>
            <w:bCs/>
            <w:color w:val="EE0000"/>
            <w:sz w:val="22"/>
            <w:szCs w:val="22"/>
            <w:rPrChange w:id="19" w:author="Procházková Jana" w:date="2025-11-13T08:55:00Z" w16du:dateUtc="2025-11-13T07:55:00Z">
              <w:rPr/>
            </w:rPrChange>
          </w:rPr>
          <w:t xml:space="preserve">Oblast V </w:t>
        </w:r>
        <w:r w:rsidRPr="003E4597">
          <w:rPr>
            <w:rFonts w:asciiTheme="minorHAnsi" w:hAnsiTheme="minorHAnsi" w:cstheme="minorHAnsi"/>
            <w:color w:val="EE0000"/>
            <w:sz w:val="22"/>
            <w:szCs w:val="22"/>
            <w:rPrChange w:id="20" w:author="Procházková Jana" w:date="2025-11-13T08:55:00Z" w16du:dateUtc="2025-11-13T07:55:00Z">
              <w:rPr/>
            </w:rPrChange>
          </w:rPr>
          <w:t>–</w:t>
        </w:r>
      </w:ins>
      <w:r w:rsidRPr="003E4597">
        <w:rPr>
          <w:rFonts w:asciiTheme="minorHAnsi" w:hAnsiTheme="minorHAnsi" w:cstheme="minorHAnsi"/>
          <w:color w:val="EE0000"/>
          <w:sz w:val="22"/>
          <w:szCs w:val="22"/>
          <w:rPrChange w:id="21" w:author="Procházková Jana" w:date="2025-11-13T08:55:00Z" w16du:dateUtc="2025-11-13T07:55:00Z">
            <w:rPr/>
          </w:rPrChange>
        </w:rPr>
        <w:t xml:space="preserve"> </w:t>
      </w:r>
      <w:ins w:id="22" w:author="Procházková Jana" w:date="2025-11-05T10:57:00Z" w16du:dateUtc="2025-11-05T09:57:00Z">
        <w:r w:rsidRPr="003E4597">
          <w:rPr>
            <w:rFonts w:asciiTheme="minorHAnsi" w:hAnsiTheme="minorHAnsi" w:cstheme="minorHAnsi"/>
            <w:color w:val="EE0000"/>
            <w:sz w:val="22"/>
            <w:szCs w:val="22"/>
            <w:rPrChange w:id="23" w:author="Procházková Jana" w:date="2025-11-13T08:55:00Z" w16du:dateUtc="2025-11-13T07:55:00Z">
              <w:rPr/>
            </w:rPrChange>
          </w:rPr>
          <w:t>§ 54 Raná péče, § 55 Telefonická krizová pomoc</w:t>
        </w:r>
      </w:ins>
      <w:ins w:id="24" w:author="Kavalírová Adéla" w:date="2025-11-21T08:32:00Z" w16du:dateUtc="2025-11-21T07:32:00Z">
        <w:r w:rsidR="00940422">
          <w:rPr>
            <w:rFonts w:asciiTheme="minorHAnsi" w:hAnsiTheme="minorHAnsi" w:cstheme="minorHAnsi"/>
            <w:color w:val="EE0000"/>
            <w:sz w:val="22"/>
            <w:szCs w:val="22"/>
          </w:rPr>
          <w:t>.</w:t>
        </w:r>
      </w:ins>
      <w:ins w:id="25" w:author="Procházková Jana" w:date="2025-11-05T10:57:00Z" w16du:dateUtc="2025-11-05T09:57:00Z">
        <w:r w:rsidRPr="003E4597">
          <w:rPr>
            <w:rFonts w:asciiTheme="minorHAnsi" w:hAnsiTheme="minorHAnsi" w:cstheme="minorHAnsi"/>
            <w:color w:val="EE0000"/>
            <w:sz w:val="22"/>
            <w:szCs w:val="22"/>
            <w:rPrChange w:id="26" w:author="Procházková Jana" w:date="2025-11-13T08:55:00Z" w16du:dateUtc="2025-11-13T07:55:00Z">
              <w:rPr/>
            </w:rPrChange>
          </w:rPr>
          <w:t xml:space="preserve"> </w:t>
        </w:r>
      </w:ins>
    </w:p>
    <w:p w14:paraId="3F16DE37" w14:textId="77777777" w:rsidR="003E4597" w:rsidRDefault="003E4597" w:rsidP="0038208F">
      <w:pPr>
        <w:spacing w:line="259" w:lineRule="auto"/>
        <w:ind w:left="284"/>
        <w:rPr>
          <w:rFonts w:asciiTheme="minorHAnsi" w:hAnsiTheme="minorHAnsi" w:cstheme="minorHAnsi"/>
          <w:b/>
          <w:bCs/>
          <w:sz w:val="22"/>
          <w:szCs w:val="22"/>
        </w:rPr>
      </w:pPr>
    </w:p>
    <w:p w14:paraId="3C4FD3CF" w14:textId="77777777" w:rsidR="003E4597" w:rsidRDefault="003E4597" w:rsidP="0038208F">
      <w:pPr>
        <w:spacing w:line="259" w:lineRule="auto"/>
        <w:ind w:left="284"/>
        <w:rPr>
          <w:rFonts w:asciiTheme="minorHAnsi" w:hAnsiTheme="minorHAnsi" w:cstheme="minorHAnsi"/>
          <w:b/>
          <w:bCs/>
          <w:sz w:val="22"/>
          <w:szCs w:val="22"/>
        </w:rPr>
      </w:pPr>
    </w:p>
    <w:p w14:paraId="7CE254E7" w14:textId="2E3EDA77" w:rsidR="00CB2671" w:rsidRDefault="00CB2671" w:rsidP="0038208F">
      <w:pPr>
        <w:spacing w:line="259" w:lineRule="auto"/>
        <w:ind w:left="284"/>
        <w:rPr>
          <w:rFonts w:asciiTheme="minorHAnsi" w:hAnsiTheme="minorHAnsi" w:cstheme="minorHAnsi"/>
          <w:b/>
          <w:bCs/>
          <w:sz w:val="22"/>
          <w:szCs w:val="22"/>
        </w:rPr>
      </w:pPr>
      <w:r w:rsidRPr="0079066D">
        <w:rPr>
          <w:rFonts w:asciiTheme="minorHAnsi" w:hAnsiTheme="minorHAnsi" w:cstheme="minorHAnsi"/>
          <w:b/>
          <w:bCs/>
          <w:sz w:val="22"/>
          <w:szCs w:val="22"/>
        </w:rPr>
        <w:t>b) Sociální a zdravotní oblast – neregistrované služby</w:t>
      </w:r>
    </w:p>
    <w:p w14:paraId="50155C42" w14:textId="77777777" w:rsidR="00AA1D35" w:rsidRPr="0079066D" w:rsidRDefault="00AA1D35" w:rsidP="00D66616">
      <w:pPr>
        <w:spacing w:line="259" w:lineRule="auto"/>
        <w:rPr>
          <w:rFonts w:asciiTheme="minorHAnsi" w:hAnsiTheme="minorHAnsi" w:cstheme="minorHAnsi"/>
          <w:b/>
          <w:bCs/>
          <w:sz w:val="22"/>
          <w:szCs w:val="22"/>
        </w:rPr>
      </w:pPr>
    </w:p>
    <w:p w14:paraId="5E41F451" w14:textId="0AC5C711" w:rsidR="00CB2671" w:rsidRPr="001C2560" w:rsidRDefault="0068160F" w:rsidP="0038208F">
      <w:pPr>
        <w:spacing w:line="259" w:lineRule="auto"/>
        <w:ind w:left="567"/>
        <w:rPr>
          <w:rFonts w:asciiTheme="minorHAnsi" w:hAnsiTheme="minorHAnsi"/>
          <w:iCs/>
          <w:sz w:val="22"/>
          <w:szCs w:val="22"/>
        </w:rPr>
      </w:pPr>
      <w:r w:rsidRPr="001C2560">
        <w:rPr>
          <w:rFonts w:asciiTheme="minorHAnsi" w:hAnsiTheme="minorHAnsi"/>
          <w:iCs/>
          <w:sz w:val="22"/>
          <w:szCs w:val="22"/>
        </w:rPr>
        <w:t>S</w:t>
      </w:r>
      <w:r w:rsidR="00CB2671" w:rsidRPr="001C2560">
        <w:rPr>
          <w:rFonts w:asciiTheme="minorHAnsi" w:hAnsiTheme="minorHAnsi"/>
          <w:iCs/>
          <w:sz w:val="22"/>
          <w:szCs w:val="22"/>
        </w:rPr>
        <w:t>lužby</w:t>
      </w:r>
      <w:r w:rsidRPr="001C2560">
        <w:rPr>
          <w:rFonts w:asciiTheme="minorHAnsi" w:hAnsiTheme="minorHAnsi"/>
          <w:iCs/>
          <w:sz w:val="22"/>
          <w:szCs w:val="22"/>
        </w:rPr>
        <w:t xml:space="preserve"> a </w:t>
      </w:r>
      <w:r w:rsidR="00F96380" w:rsidRPr="001C2560">
        <w:rPr>
          <w:rFonts w:asciiTheme="minorHAnsi" w:hAnsiTheme="minorHAnsi"/>
          <w:iCs/>
          <w:sz w:val="22"/>
          <w:szCs w:val="22"/>
        </w:rPr>
        <w:t xml:space="preserve">ostatní </w:t>
      </w:r>
      <w:r w:rsidRPr="001C2560">
        <w:rPr>
          <w:rFonts w:asciiTheme="minorHAnsi" w:hAnsiTheme="minorHAnsi"/>
          <w:iCs/>
          <w:sz w:val="22"/>
          <w:szCs w:val="22"/>
        </w:rPr>
        <w:t xml:space="preserve">činnosti, </w:t>
      </w:r>
      <w:r w:rsidR="00CB2671" w:rsidRPr="001C2560">
        <w:rPr>
          <w:rFonts w:asciiTheme="minorHAnsi" w:hAnsiTheme="minorHAnsi"/>
          <w:iCs/>
          <w:sz w:val="22"/>
          <w:szCs w:val="22"/>
        </w:rPr>
        <w:t>které vhodným způsobem doplňují sociální</w:t>
      </w:r>
      <w:r w:rsidR="00CB2671" w:rsidRPr="001C2560">
        <w:rPr>
          <w:rFonts w:asciiTheme="minorHAnsi" w:hAnsiTheme="minorHAnsi"/>
          <w:iCs/>
          <w:color w:val="FF0000"/>
          <w:sz w:val="22"/>
          <w:szCs w:val="22"/>
        </w:rPr>
        <w:t xml:space="preserve"> </w:t>
      </w:r>
      <w:r w:rsidR="00CB2671" w:rsidRPr="001C2560">
        <w:rPr>
          <w:rFonts w:asciiTheme="minorHAnsi" w:hAnsiTheme="minorHAnsi"/>
          <w:iCs/>
          <w:sz w:val="22"/>
          <w:szCs w:val="22"/>
        </w:rPr>
        <w:t>služby</w:t>
      </w:r>
      <w:r w:rsidR="006C058C" w:rsidRPr="001C2560">
        <w:rPr>
          <w:rFonts w:asciiTheme="minorHAnsi" w:hAnsiTheme="minorHAnsi"/>
          <w:iCs/>
          <w:sz w:val="22"/>
          <w:szCs w:val="22"/>
        </w:rPr>
        <w:t xml:space="preserve"> </w:t>
      </w:r>
      <w:r w:rsidR="006E13D0" w:rsidRPr="001C2560">
        <w:rPr>
          <w:rFonts w:asciiTheme="minorHAnsi" w:hAnsiTheme="minorHAnsi"/>
          <w:iCs/>
          <w:sz w:val="22"/>
          <w:szCs w:val="22"/>
        </w:rPr>
        <w:t xml:space="preserve">na území </w:t>
      </w:r>
      <w:r w:rsidR="00CB2671" w:rsidRPr="001C2560">
        <w:rPr>
          <w:rFonts w:asciiTheme="minorHAnsi" w:hAnsiTheme="minorHAnsi"/>
          <w:iCs/>
          <w:sz w:val="22"/>
          <w:szCs w:val="22"/>
        </w:rPr>
        <w:t>města Pardubic</w:t>
      </w:r>
      <w:r w:rsidR="000302DA">
        <w:rPr>
          <w:rFonts w:asciiTheme="minorHAnsi" w:hAnsiTheme="minorHAnsi"/>
          <w:iCs/>
          <w:sz w:val="22"/>
          <w:szCs w:val="22"/>
        </w:rPr>
        <w:t>.</w:t>
      </w:r>
    </w:p>
    <w:p w14:paraId="0EA827C1" w14:textId="77777777" w:rsidR="00122602" w:rsidRDefault="00122602" w:rsidP="00D66616">
      <w:pPr>
        <w:pStyle w:val="Odstavecseseznamem"/>
        <w:spacing w:line="259" w:lineRule="auto"/>
        <w:ind w:left="720"/>
        <w:rPr>
          <w:rFonts w:asciiTheme="minorHAnsi" w:hAnsiTheme="minorHAnsi"/>
          <w:iCs/>
          <w:sz w:val="22"/>
          <w:szCs w:val="22"/>
        </w:rPr>
      </w:pPr>
    </w:p>
    <w:p w14:paraId="1B4CAC30" w14:textId="37A1A8A9" w:rsidR="00122602" w:rsidRDefault="00122602" w:rsidP="0038208F">
      <w:pPr>
        <w:pStyle w:val="Odstavecseseznamem"/>
        <w:numPr>
          <w:ilvl w:val="0"/>
          <w:numId w:val="20"/>
        </w:numPr>
        <w:spacing w:line="259" w:lineRule="auto"/>
        <w:ind w:left="851" w:hanging="284"/>
        <w:rPr>
          <w:rFonts w:asciiTheme="minorHAnsi" w:hAnsiTheme="minorHAnsi"/>
          <w:iCs/>
          <w:sz w:val="22"/>
          <w:szCs w:val="22"/>
        </w:rPr>
      </w:pPr>
      <w:r w:rsidRPr="00E9466E">
        <w:rPr>
          <w:rFonts w:asciiTheme="minorHAnsi" w:hAnsiTheme="minorHAnsi" w:cstheme="minorHAnsi"/>
          <w:b/>
          <w:sz w:val="22"/>
          <w:szCs w:val="22"/>
        </w:rPr>
        <w:lastRenderedPageBreak/>
        <w:t xml:space="preserve">Oblast </w:t>
      </w:r>
      <w:r w:rsidR="005F7B5D" w:rsidRPr="00E9466E">
        <w:rPr>
          <w:rFonts w:asciiTheme="minorHAnsi" w:hAnsiTheme="minorHAnsi" w:cstheme="minorHAnsi"/>
          <w:b/>
          <w:sz w:val="22"/>
          <w:szCs w:val="22"/>
        </w:rPr>
        <w:t>I</w:t>
      </w:r>
      <w:r w:rsidR="005F7B5D" w:rsidRPr="00122602">
        <w:rPr>
          <w:rFonts w:asciiTheme="minorHAnsi" w:hAnsiTheme="minorHAnsi" w:cstheme="minorHAnsi"/>
          <w:b/>
          <w:sz w:val="22"/>
          <w:szCs w:val="22"/>
        </w:rPr>
        <w:t xml:space="preserve"> </w:t>
      </w:r>
      <w:r w:rsidR="005F7B5D" w:rsidRPr="002742E6">
        <w:rPr>
          <w:rFonts w:asciiTheme="minorHAnsi" w:hAnsiTheme="minorHAnsi" w:cstheme="minorHAnsi"/>
          <w:bCs/>
          <w:sz w:val="22"/>
          <w:szCs w:val="22"/>
        </w:rPr>
        <w:t>– Dobrovolnictví</w:t>
      </w:r>
    </w:p>
    <w:p w14:paraId="5C7D2052" w14:textId="77777777" w:rsidR="00F34C78" w:rsidRPr="00E9466E" w:rsidRDefault="00F34C78" w:rsidP="0038208F">
      <w:pPr>
        <w:pStyle w:val="Odstavecseseznamem"/>
        <w:spacing w:line="259" w:lineRule="auto"/>
        <w:ind w:left="851" w:hanging="284"/>
        <w:contextualSpacing/>
        <w:rPr>
          <w:rFonts w:asciiTheme="minorHAnsi" w:hAnsiTheme="minorHAnsi" w:cstheme="minorHAnsi"/>
          <w:b/>
          <w:sz w:val="22"/>
          <w:szCs w:val="22"/>
        </w:rPr>
      </w:pPr>
    </w:p>
    <w:p w14:paraId="6B2F426E" w14:textId="164D2F65" w:rsidR="005C30EF" w:rsidRPr="00E9466E" w:rsidRDefault="005C30EF" w:rsidP="0038208F">
      <w:pPr>
        <w:pStyle w:val="Odstavecseseznamem"/>
        <w:numPr>
          <w:ilvl w:val="0"/>
          <w:numId w:val="15"/>
        </w:numPr>
        <w:spacing w:line="259" w:lineRule="auto"/>
        <w:ind w:left="851" w:hanging="284"/>
        <w:contextualSpacing/>
        <w:rPr>
          <w:rFonts w:asciiTheme="minorHAnsi" w:hAnsiTheme="minorHAnsi" w:cstheme="minorHAnsi"/>
          <w:b/>
          <w:sz w:val="22"/>
          <w:szCs w:val="22"/>
        </w:rPr>
      </w:pPr>
      <w:r w:rsidRPr="00E9466E">
        <w:rPr>
          <w:rFonts w:asciiTheme="minorHAnsi" w:hAnsiTheme="minorHAnsi" w:cstheme="minorHAnsi"/>
          <w:b/>
          <w:sz w:val="22"/>
          <w:szCs w:val="22"/>
        </w:rPr>
        <w:t>Oblast II</w:t>
      </w:r>
      <w:r w:rsidR="00B91C5C">
        <w:rPr>
          <w:rFonts w:asciiTheme="minorHAnsi" w:hAnsiTheme="minorHAnsi" w:cstheme="minorHAnsi"/>
          <w:b/>
          <w:sz w:val="22"/>
          <w:szCs w:val="22"/>
        </w:rPr>
        <w:t xml:space="preserve"> </w:t>
      </w:r>
      <w:r w:rsidR="00B91C5C" w:rsidRPr="002742E6">
        <w:rPr>
          <w:rFonts w:asciiTheme="minorHAnsi" w:hAnsiTheme="minorHAnsi" w:cstheme="minorHAnsi"/>
          <w:bCs/>
          <w:sz w:val="22"/>
          <w:szCs w:val="22"/>
        </w:rPr>
        <w:t xml:space="preserve">– </w:t>
      </w:r>
      <w:r w:rsidR="00B91C5C" w:rsidRPr="00122602">
        <w:rPr>
          <w:rFonts w:asciiTheme="minorHAnsi" w:hAnsiTheme="minorHAnsi" w:cstheme="minorHAnsi"/>
          <w:bCs/>
          <w:sz w:val="22"/>
          <w:szCs w:val="22"/>
        </w:rPr>
        <w:t>Hospicová péče</w:t>
      </w:r>
    </w:p>
    <w:p w14:paraId="1D960B90" w14:textId="183EEA0A" w:rsidR="005C30EF" w:rsidRPr="00E9466E" w:rsidRDefault="005C30EF" w:rsidP="0038208F">
      <w:pPr>
        <w:spacing w:line="259" w:lineRule="auto"/>
        <w:ind w:left="851" w:hanging="284"/>
        <w:contextualSpacing/>
        <w:rPr>
          <w:rFonts w:asciiTheme="minorHAnsi" w:hAnsiTheme="minorHAnsi" w:cstheme="minorHAnsi"/>
          <w:bCs/>
          <w:sz w:val="22"/>
          <w:szCs w:val="22"/>
        </w:rPr>
      </w:pPr>
    </w:p>
    <w:p w14:paraId="46A0C67A" w14:textId="4E660691" w:rsidR="00F34C78" w:rsidRPr="00241E14" w:rsidRDefault="00F34C78" w:rsidP="0038208F">
      <w:pPr>
        <w:pStyle w:val="Odstavecseseznamem"/>
        <w:numPr>
          <w:ilvl w:val="0"/>
          <w:numId w:val="16"/>
        </w:numPr>
        <w:spacing w:line="259" w:lineRule="auto"/>
        <w:ind w:left="851" w:hanging="284"/>
        <w:contextualSpacing/>
        <w:rPr>
          <w:rFonts w:asciiTheme="minorHAnsi" w:hAnsiTheme="minorHAnsi" w:cstheme="minorHAnsi"/>
          <w:bCs/>
          <w:sz w:val="22"/>
          <w:szCs w:val="22"/>
        </w:rPr>
      </w:pPr>
      <w:r w:rsidRPr="00694013">
        <w:rPr>
          <w:rFonts w:asciiTheme="minorHAnsi" w:hAnsiTheme="minorHAnsi" w:cstheme="minorHAnsi"/>
          <w:b/>
          <w:sz w:val="22"/>
          <w:szCs w:val="22"/>
        </w:rPr>
        <w:t>Oblast III</w:t>
      </w:r>
      <w:r w:rsidR="00B91C5C">
        <w:rPr>
          <w:rFonts w:asciiTheme="minorHAnsi" w:hAnsiTheme="minorHAnsi" w:cstheme="minorHAnsi"/>
          <w:b/>
          <w:sz w:val="22"/>
          <w:szCs w:val="22"/>
        </w:rPr>
        <w:t xml:space="preserve"> </w:t>
      </w:r>
      <w:r w:rsidR="00B91C5C" w:rsidRPr="002742E6">
        <w:rPr>
          <w:rFonts w:asciiTheme="minorHAnsi" w:hAnsiTheme="minorHAnsi" w:cstheme="minorHAnsi"/>
          <w:bCs/>
          <w:sz w:val="22"/>
          <w:szCs w:val="22"/>
        </w:rPr>
        <w:t>–</w:t>
      </w:r>
      <w:r w:rsidR="00B91C5C">
        <w:rPr>
          <w:rFonts w:asciiTheme="minorHAnsi" w:hAnsiTheme="minorHAnsi" w:cstheme="minorHAnsi"/>
          <w:b/>
          <w:sz w:val="22"/>
          <w:szCs w:val="22"/>
        </w:rPr>
        <w:t xml:space="preserve"> </w:t>
      </w:r>
      <w:r w:rsidR="00B91C5C" w:rsidRPr="00241E14">
        <w:rPr>
          <w:rFonts w:asciiTheme="minorHAnsi" w:hAnsiTheme="minorHAnsi" w:cstheme="minorHAnsi"/>
          <w:bCs/>
          <w:sz w:val="22"/>
          <w:szCs w:val="22"/>
        </w:rPr>
        <w:t>Ostatní služby a činnosti, které vhodným způsobem doplňují registrované sociální služby na území města</w:t>
      </w:r>
      <w:r w:rsidR="000302DA">
        <w:rPr>
          <w:rFonts w:asciiTheme="minorHAnsi" w:hAnsiTheme="minorHAnsi" w:cstheme="minorHAnsi"/>
          <w:bCs/>
          <w:sz w:val="22"/>
          <w:szCs w:val="22"/>
        </w:rPr>
        <w:t>:</w:t>
      </w:r>
      <w:r w:rsidR="00B91C5C" w:rsidRPr="00241E14">
        <w:rPr>
          <w:rFonts w:asciiTheme="minorHAnsi" w:hAnsiTheme="minorHAnsi" w:cstheme="minorHAnsi"/>
          <w:bCs/>
          <w:sz w:val="22"/>
          <w:szCs w:val="22"/>
        </w:rPr>
        <w:t xml:space="preserve"> </w:t>
      </w:r>
    </w:p>
    <w:p w14:paraId="0DD9A320" w14:textId="49CF849F" w:rsidR="00241E14" w:rsidRDefault="000F5749" w:rsidP="0038208F">
      <w:pPr>
        <w:pStyle w:val="Odstavecseseznamem"/>
        <w:numPr>
          <w:ilvl w:val="0"/>
          <w:numId w:val="34"/>
        </w:numPr>
        <w:spacing w:line="259" w:lineRule="auto"/>
        <w:ind w:left="1134" w:hanging="283"/>
        <w:jc w:val="both"/>
        <w:rPr>
          <w:rFonts w:asciiTheme="minorHAnsi" w:hAnsiTheme="minorHAnsi" w:cstheme="minorHAnsi"/>
          <w:bCs/>
          <w:sz w:val="22"/>
          <w:szCs w:val="22"/>
        </w:rPr>
      </w:pPr>
      <w:r>
        <w:rPr>
          <w:rFonts w:asciiTheme="minorHAnsi" w:hAnsiTheme="minorHAnsi" w:cstheme="minorHAnsi"/>
          <w:bCs/>
          <w:sz w:val="22"/>
          <w:szCs w:val="22"/>
        </w:rPr>
        <w:t>m</w:t>
      </w:r>
      <w:r w:rsidR="00F34C78" w:rsidRPr="00241E14">
        <w:rPr>
          <w:rFonts w:asciiTheme="minorHAnsi" w:hAnsiTheme="minorHAnsi" w:cstheme="minorHAnsi"/>
          <w:bCs/>
          <w:sz w:val="22"/>
          <w:szCs w:val="22"/>
        </w:rPr>
        <w:t xml:space="preserve">aximální výše podpory </w:t>
      </w:r>
      <w:r w:rsidR="00122602" w:rsidRPr="00241E14">
        <w:rPr>
          <w:rFonts w:asciiTheme="minorHAnsi" w:hAnsiTheme="minorHAnsi" w:cstheme="minorHAnsi"/>
          <w:bCs/>
          <w:sz w:val="22"/>
          <w:szCs w:val="22"/>
        </w:rPr>
        <w:t xml:space="preserve">v této oblasti </w:t>
      </w:r>
      <w:r w:rsidR="00F34C78" w:rsidRPr="00241E14">
        <w:rPr>
          <w:rFonts w:asciiTheme="minorHAnsi" w:hAnsiTheme="minorHAnsi" w:cstheme="minorHAnsi"/>
          <w:bCs/>
          <w:sz w:val="22"/>
          <w:szCs w:val="22"/>
        </w:rPr>
        <w:t xml:space="preserve">pro organizaci za 1 projekt: 50 000 </w:t>
      </w:r>
      <w:r w:rsidR="00313F72" w:rsidRPr="00241E14">
        <w:rPr>
          <w:rFonts w:asciiTheme="minorHAnsi" w:hAnsiTheme="minorHAnsi" w:cstheme="minorHAnsi"/>
          <w:bCs/>
          <w:sz w:val="22"/>
          <w:szCs w:val="22"/>
        </w:rPr>
        <w:t xml:space="preserve">Kč, </w:t>
      </w:r>
    </w:p>
    <w:p w14:paraId="66A93A07" w14:textId="77777777" w:rsidR="000302DA" w:rsidRPr="000302DA" w:rsidRDefault="00122602" w:rsidP="000302DA">
      <w:pPr>
        <w:pStyle w:val="Odstavecseseznamem"/>
        <w:numPr>
          <w:ilvl w:val="0"/>
          <w:numId w:val="34"/>
        </w:numPr>
        <w:spacing w:line="259" w:lineRule="auto"/>
        <w:ind w:left="1134" w:hanging="283"/>
        <w:jc w:val="both"/>
        <w:rPr>
          <w:rFonts w:asciiTheme="minorHAnsi" w:hAnsiTheme="minorHAnsi"/>
          <w:b/>
          <w:iCs/>
          <w:sz w:val="22"/>
          <w:szCs w:val="22"/>
        </w:rPr>
      </w:pPr>
      <w:r w:rsidRPr="00241E14">
        <w:rPr>
          <w:rFonts w:asciiTheme="minorHAnsi" w:hAnsiTheme="minorHAnsi" w:cstheme="minorHAnsi"/>
          <w:bCs/>
          <w:sz w:val="22"/>
          <w:szCs w:val="22"/>
        </w:rPr>
        <w:t xml:space="preserve"> </w:t>
      </w:r>
      <w:r w:rsidR="00F34C78" w:rsidRPr="00241E14">
        <w:rPr>
          <w:rFonts w:asciiTheme="minorHAnsi" w:hAnsiTheme="minorHAnsi" w:cstheme="minorHAnsi"/>
          <w:bCs/>
          <w:sz w:val="22"/>
          <w:szCs w:val="22"/>
        </w:rPr>
        <w:t xml:space="preserve">za organizaci je možné podat </w:t>
      </w:r>
      <w:r w:rsidR="00154248" w:rsidRPr="00241E14">
        <w:rPr>
          <w:rFonts w:asciiTheme="minorHAnsi" w:hAnsiTheme="minorHAnsi" w:cstheme="minorHAnsi"/>
          <w:bCs/>
          <w:sz w:val="22"/>
          <w:szCs w:val="22"/>
        </w:rPr>
        <w:t xml:space="preserve">maximálně </w:t>
      </w:r>
      <w:r w:rsidR="00F34C78" w:rsidRPr="00241E14">
        <w:rPr>
          <w:rFonts w:asciiTheme="minorHAnsi" w:hAnsiTheme="minorHAnsi" w:cstheme="minorHAnsi"/>
          <w:bCs/>
          <w:sz w:val="22"/>
          <w:szCs w:val="22"/>
        </w:rPr>
        <w:t xml:space="preserve">2 </w:t>
      </w:r>
      <w:r w:rsidR="003E0EAF" w:rsidRPr="00241E14">
        <w:rPr>
          <w:rFonts w:asciiTheme="minorHAnsi" w:hAnsiTheme="minorHAnsi" w:cstheme="minorHAnsi"/>
          <w:bCs/>
          <w:sz w:val="22"/>
          <w:szCs w:val="22"/>
        </w:rPr>
        <w:t>žádosti (</w:t>
      </w:r>
      <w:r w:rsidR="00F34C78" w:rsidRPr="00241E14">
        <w:rPr>
          <w:rFonts w:asciiTheme="minorHAnsi" w:hAnsiTheme="minorHAnsi" w:cstheme="minorHAnsi"/>
          <w:bCs/>
          <w:sz w:val="22"/>
          <w:szCs w:val="22"/>
        </w:rPr>
        <w:t>projekty</w:t>
      </w:r>
      <w:r w:rsidR="003E0EAF" w:rsidRPr="00241E14">
        <w:rPr>
          <w:rFonts w:asciiTheme="minorHAnsi" w:hAnsiTheme="minorHAnsi" w:cstheme="minorHAnsi"/>
          <w:bCs/>
          <w:sz w:val="22"/>
          <w:szCs w:val="22"/>
        </w:rPr>
        <w:t>)</w:t>
      </w:r>
      <w:r w:rsidR="00B8265F" w:rsidRPr="00241E14">
        <w:rPr>
          <w:rFonts w:asciiTheme="minorHAnsi" w:hAnsiTheme="minorHAnsi" w:cstheme="minorHAnsi"/>
          <w:bCs/>
          <w:sz w:val="22"/>
          <w:szCs w:val="22"/>
        </w:rPr>
        <w:t>.</w:t>
      </w:r>
    </w:p>
    <w:p w14:paraId="726A8F8A" w14:textId="77777777" w:rsidR="000302DA" w:rsidRDefault="000302DA" w:rsidP="000302DA">
      <w:pPr>
        <w:spacing w:line="259" w:lineRule="auto"/>
        <w:jc w:val="both"/>
        <w:rPr>
          <w:rFonts w:asciiTheme="minorHAnsi" w:hAnsiTheme="minorHAnsi"/>
          <w:b/>
          <w:iCs/>
          <w:sz w:val="22"/>
          <w:szCs w:val="22"/>
        </w:rPr>
      </w:pPr>
    </w:p>
    <w:p w14:paraId="23001D50" w14:textId="0AE44FF2" w:rsidR="000302DA" w:rsidRDefault="000302DA" w:rsidP="000302DA">
      <w:pPr>
        <w:spacing w:line="259" w:lineRule="auto"/>
        <w:jc w:val="both"/>
        <w:rPr>
          <w:rFonts w:asciiTheme="minorHAnsi" w:hAnsiTheme="minorHAnsi"/>
          <w:b/>
          <w:iCs/>
          <w:sz w:val="22"/>
          <w:szCs w:val="22"/>
        </w:rPr>
      </w:pPr>
      <w:r>
        <w:rPr>
          <w:rFonts w:asciiTheme="minorHAnsi" w:hAnsiTheme="minorHAnsi"/>
          <w:b/>
          <w:iCs/>
          <w:sz w:val="22"/>
          <w:szCs w:val="22"/>
        </w:rPr>
        <w:t>3. Oprávnění žadatelé:</w:t>
      </w:r>
    </w:p>
    <w:p w14:paraId="3CC2A4F8" w14:textId="77777777" w:rsidR="000302DA" w:rsidRDefault="000302DA" w:rsidP="000302DA">
      <w:pPr>
        <w:spacing w:line="259" w:lineRule="auto"/>
        <w:jc w:val="both"/>
        <w:rPr>
          <w:rFonts w:asciiTheme="minorHAnsi" w:hAnsiTheme="minorHAnsi"/>
          <w:b/>
          <w:iCs/>
          <w:sz w:val="22"/>
          <w:szCs w:val="22"/>
        </w:rPr>
      </w:pPr>
    </w:p>
    <w:p w14:paraId="024E3B31" w14:textId="3CEC3B4C" w:rsidR="00CB2671" w:rsidRPr="000302DA" w:rsidRDefault="00CB2671" w:rsidP="000302DA">
      <w:pPr>
        <w:pStyle w:val="Odstavecseseznamem"/>
        <w:numPr>
          <w:ilvl w:val="0"/>
          <w:numId w:val="40"/>
        </w:numPr>
        <w:spacing w:line="259" w:lineRule="auto"/>
        <w:jc w:val="both"/>
        <w:rPr>
          <w:rFonts w:asciiTheme="minorHAnsi" w:hAnsiTheme="minorHAnsi"/>
          <w:b/>
          <w:iCs/>
          <w:sz w:val="22"/>
          <w:szCs w:val="22"/>
        </w:rPr>
      </w:pPr>
      <w:r w:rsidRPr="000302DA">
        <w:rPr>
          <w:rFonts w:asciiTheme="minorHAnsi" w:hAnsiTheme="minorHAnsi"/>
          <w:b/>
          <w:iCs/>
          <w:sz w:val="22"/>
          <w:szCs w:val="22"/>
        </w:rPr>
        <w:t xml:space="preserve">dle subjektu žadatele: </w:t>
      </w:r>
    </w:p>
    <w:p w14:paraId="0E4175C9" w14:textId="77777777" w:rsidR="00CB2671" w:rsidRPr="00FC0EA3" w:rsidRDefault="00CB2671" w:rsidP="000302DA">
      <w:pPr>
        <w:pStyle w:val="Odstavecseseznamem"/>
        <w:numPr>
          <w:ilvl w:val="0"/>
          <w:numId w:val="13"/>
        </w:numPr>
        <w:spacing w:line="259" w:lineRule="auto"/>
        <w:ind w:left="851" w:hanging="284"/>
        <w:jc w:val="both"/>
        <w:rPr>
          <w:rFonts w:asciiTheme="minorHAnsi" w:hAnsiTheme="minorHAnsi"/>
          <w:b/>
          <w:iCs/>
          <w:sz w:val="22"/>
          <w:szCs w:val="22"/>
        </w:rPr>
      </w:pPr>
      <w:r w:rsidRPr="00DD2653">
        <w:rPr>
          <w:rFonts w:asciiTheme="minorHAnsi" w:hAnsiTheme="minorHAnsi"/>
          <w:b/>
          <w:iCs/>
          <w:sz w:val="22"/>
          <w:szCs w:val="22"/>
        </w:rPr>
        <w:t>Sociální oblast – registrované služby</w:t>
      </w:r>
    </w:p>
    <w:p w14:paraId="487CE18F" w14:textId="7BCD7350" w:rsidR="00694013" w:rsidRDefault="00CB2671" w:rsidP="000302DA">
      <w:pPr>
        <w:pStyle w:val="Odstavecseseznamem"/>
        <w:numPr>
          <w:ilvl w:val="0"/>
          <w:numId w:val="5"/>
        </w:numPr>
        <w:tabs>
          <w:tab w:val="clear" w:pos="900"/>
        </w:tabs>
        <w:spacing w:line="259" w:lineRule="auto"/>
        <w:ind w:left="1134" w:hanging="283"/>
        <w:jc w:val="both"/>
        <w:rPr>
          <w:rFonts w:asciiTheme="minorHAnsi" w:hAnsiTheme="minorHAnsi"/>
          <w:iCs/>
          <w:sz w:val="22"/>
          <w:szCs w:val="22"/>
        </w:rPr>
      </w:pPr>
      <w:r w:rsidRPr="00694013">
        <w:rPr>
          <w:rFonts w:asciiTheme="minorHAnsi" w:hAnsiTheme="minorHAnsi"/>
          <w:iCs/>
          <w:sz w:val="22"/>
          <w:szCs w:val="22"/>
        </w:rPr>
        <w:t xml:space="preserve">poskytovatelé sociálních služeb dle zákona č. 108/2006 Sb., o sociálních službách, </w:t>
      </w:r>
      <w:r w:rsidR="00122602" w:rsidRPr="00694013">
        <w:rPr>
          <w:rFonts w:asciiTheme="minorHAnsi" w:hAnsiTheme="minorHAnsi"/>
          <w:iCs/>
          <w:sz w:val="22"/>
          <w:szCs w:val="22"/>
        </w:rPr>
        <w:t>ve znění pozdějších předpisů</w:t>
      </w:r>
      <w:r w:rsidRPr="00694013">
        <w:rPr>
          <w:rFonts w:asciiTheme="minorHAnsi" w:hAnsiTheme="minorHAnsi"/>
          <w:iCs/>
          <w:sz w:val="22"/>
          <w:szCs w:val="22"/>
        </w:rPr>
        <w:t>, mimo organizace zřizované obcemi, kraji nebo státem</w:t>
      </w:r>
      <w:r w:rsidR="000F5749">
        <w:rPr>
          <w:rFonts w:asciiTheme="minorHAnsi" w:hAnsiTheme="minorHAnsi"/>
          <w:iCs/>
          <w:sz w:val="22"/>
          <w:szCs w:val="22"/>
        </w:rPr>
        <w:t>,</w:t>
      </w:r>
    </w:p>
    <w:p w14:paraId="1F10C31F" w14:textId="7EFA33A0" w:rsidR="00CB2671" w:rsidRPr="006D107E" w:rsidRDefault="00694013" w:rsidP="000302DA">
      <w:pPr>
        <w:pStyle w:val="Odstavecseseznamem"/>
        <w:numPr>
          <w:ilvl w:val="0"/>
          <w:numId w:val="5"/>
        </w:numPr>
        <w:tabs>
          <w:tab w:val="clear" w:pos="900"/>
        </w:tabs>
        <w:spacing w:line="259" w:lineRule="auto"/>
        <w:ind w:left="1134" w:hanging="283"/>
        <w:jc w:val="both"/>
        <w:rPr>
          <w:rFonts w:asciiTheme="minorHAnsi" w:hAnsiTheme="minorHAnsi"/>
          <w:iCs/>
          <w:sz w:val="22"/>
          <w:szCs w:val="22"/>
        </w:rPr>
      </w:pPr>
      <w:r>
        <w:rPr>
          <w:rFonts w:asciiTheme="minorHAnsi" w:hAnsiTheme="minorHAnsi"/>
          <w:iCs/>
          <w:sz w:val="22"/>
          <w:szCs w:val="22"/>
        </w:rPr>
        <w:t xml:space="preserve">poskytovatelé </w:t>
      </w:r>
      <w:r w:rsidR="00CB2671" w:rsidRPr="00694013">
        <w:rPr>
          <w:rFonts w:asciiTheme="minorHAnsi" w:hAnsiTheme="minorHAnsi"/>
          <w:iCs/>
          <w:sz w:val="22"/>
          <w:szCs w:val="22"/>
        </w:rPr>
        <w:t>působící na území města Pardubice (se sídlem v</w:t>
      </w:r>
      <w:r w:rsidR="00025184" w:rsidRPr="00694013">
        <w:rPr>
          <w:rFonts w:asciiTheme="minorHAnsi" w:hAnsiTheme="minorHAnsi"/>
          <w:iCs/>
          <w:sz w:val="22"/>
          <w:szCs w:val="22"/>
        </w:rPr>
        <w:t> </w:t>
      </w:r>
      <w:r w:rsidR="00CB2671" w:rsidRPr="00694013">
        <w:rPr>
          <w:rFonts w:asciiTheme="minorHAnsi" w:hAnsiTheme="minorHAnsi"/>
          <w:iCs/>
          <w:sz w:val="22"/>
          <w:szCs w:val="22"/>
        </w:rPr>
        <w:t>Pardubicích i mimo něj)</w:t>
      </w:r>
      <w:r w:rsidR="000F5749">
        <w:rPr>
          <w:rFonts w:asciiTheme="minorHAnsi" w:hAnsiTheme="minorHAnsi"/>
          <w:iCs/>
          <w:sz w:val="22"/>
          <w:szCs w:val="22"/>
        </w:rPr>
        <w:t>.</w:t>
      </w:r>
    </w:p>
    <w:p w14:paraId="611A4457" w14:textId="19C41255" w:rsidR="00CB2671" w:rsidRPr="00582272" w:rsidRDefault="000302DA" w:rsidP="000302DA">
      <w:pPr>
        <w:pStyle w:val="Odstavecseseznamem"/>
        <w:numPr>
          <w:ilvl w:val="0"/>
          <w:numId w:val="13"/>
        </w:numPr>
        <w:spacing w:line="259" w:lineRule="auto"/>
        <w:ind w:left="567" w:firstLine="0"/>
        <w:jc w:val="both"/>
        <w:rPr>
          <w:rFonts w:asciiTheme="minorHAnsi" w:hAnsiTheme="minorHAnsi"/>
          <w:b/>
          <w:iCs/>
          <w:sz w:val="22"/>
          <w:szCs w:val="22"/>
        </w:rPr>
      </w:pPr>
      <w:r>
        <w:rPr>
          <w:rFonts w:asciiTheme="minorHAnsi" w:hAnsiTheme="minorHAnsi"/>
          <w:b/>
          <w:iCs/>
          <w:sz w:val="22"/>
          <w:szCs w:val="22"/>
        </w:rPr>
        <w:t xml:space="preserve">   </w:t>
      </w:r>
      <w:r w:rsidR="00CB2671">
        <w:rPr>
          <w:rFonts w:asciiTheme="minorHAnsi" w:hAnsiTheme="minorHAnsi"/>
          <w:b/>
          <w:iCs/>
          <w:sz w:val="22"/>
          <w:szCs w:val="22"/>
        </w:rPr>
        <w:t>Sociální a zdravotní oblast – neregistrované služby</w:t>
      </w:r>
    </w:p>
    <w:p w14:paraId="04A341EE" w14:textId="0DD0BE66" w:rsidR="00BB0339" w:rsidRPr="004167FB" w:rsidRDefault="00BB0339" w:rsidP="000302DA">
      <w:pPr>
        <w:pStyle w:val="Odstavecseseznamem"/>
        <w:numPr>
          <w:ilvl w:val="0"/>
          <w:numId w:val="13"/>
        </w:numPr>
        <w:spacing w:line="259" w:lineRule="auto"/>
        <w:ind w:left="1134" w:hanging="283"/>
        <w:jc w:val="both"/>
        <w:rPr>
          <w:rFonts w:asciiTheme="minorHAnsi" w:hAnsiTheme="minorHAnsi"/>
          <w:iCs/>
          <w:sz w:val="22"/>
          <w:szCs w:val="22"/>
        </w:rPr>
      </w:pPr>
      <w:r w:rsidRPr="004167FB">
        <w:rPr>
          <w:rFonts w:asciiTheme="minorHAnsi" w:hAnsiTheme="minorHAnsi"/>
          <w:iCs/>
          <w:sz w:val="22"/>
          <w:szCs w:val="22"/>
        </w:rPr>
        <w:t>poskytovatelé sociálních služeb dle zákona č. 108/2006 Sb., o sociálních službách, ve znění pozdějších předpisů, mimo organizace zřizované obcemi, kraji nebo státem</w:t>
      </w:r>
      <w:r w:rsidR="000F5749" w:rsidRPr="004167FB">
        <w:rPr>
          <w:rFonts w:asciiTheme="minorHAnsi" w:hAnsiTheme="minorHAnsi"/>
          <w:iCs/>
          <w:sz w:val="22"/>
          <w:szCs w:val="22"/>
        </w:rPr>
        <w:t>,</w:t>
      </w:r>
    </w:p>
    <w:p w14:paraId="2D495134" w14:textId="017378DC" w:rsidR="00CB2671" w:rsidRPr="00694013" w:rsidRDefault="00CB2671" w:rsidP="000302DA">
      <w:pPr>
        <w:pStyle w:val="Odstavecseseznamem"/>
        <w:numPr>
          <w:ilvl w:val="0"/>
          <w:numId w:val="10"/>
        </w:numPr>
        <w:spacing w:line="259" w:lineRule="auto"/>
        <w:ind w:left="1134" w:hanging="283"/>
        <w:jc w:val="both"/>
        <w:rPr>
          <w:rFonts w:asciiTheme="minorHAnsi" w:hAnsiTheme="minorHAnsi"/>
          <w:iCs/>
          <w:sz w:val="22"/>
          <w:szCs w:val="22"/>
        </w:rPr>
      </w:pPr>
      <w:r w:rsidRPr="00694013">
        <w:rPr>
          <w:rFonts w:asciiTheme="minorHAnsi" w:hAnsiTheme="minorHAnsi"/>
          <w:iCs/>
          <w:sz w:val="22"/>
          <w:szCs w:val="22"/>
        </w:rPr>
        <w:t>organizace působící v</w:t>
      </w:r>
      <w:r w:rsidR="00025184" w:rsidRPr="00694013">
        <w:rPr>
          <w:rFonts w:asciiTheme="minorHAnsi" w:hAnsiTheme="minorHAnsi"/>
          <w:iCs/>
          <w:sz w:val="22"/>
          <w:szCs w:val="22"/>
        </w:rPr>
        <w:t> </w:t>
      </w:r>
      <w:r w:rsidRPr="00694013">
        <w:rPr>
          <w:rFonts w:asciiTheme="minorHAnsi" w:hAnsiTheme="minorHAnsi"/>
          <w:iCs/>
          <w:sz w:val="22"/>
          <w:szCs w:val="22"/>
        </w:rPr>
        <w:t>sociální oblasti na území města Pardubice (služby mimo zákon č. 108/2006 Sb., o sociálních službách, ve znění pozdějších předpisů), které vhodným způsobem doplňují služby a aktivity ostatních subjektů,</w:t>
      </w:r>
      <w:r w:rsidR="00694013" w:rsidRPr="00694013">
        <w:rPr>
          <w:rFonts w:asciiTheme="minorHAnsi" w:hAnsiTheme="minorHAnsi"/>
          <w:iCs/>
          <w:sz w:val="22"/>
          <w:szCs w:val="22"/>
        </w:rPr>
        <w:t xml:space="preserve"> a</w:t>
      </w:r>
      <w:r w:rsidR="00694013">
        <w:rPr>
          <w:rFonts w:asciiTheme="minorHAnsi" w:hAnsiTheme="minorHAnsi"/>
          <w:iCs/>
          <w:sz w:val="22"/>
          <w:szCs w:val="22"/>
        </w:rPr>
        <w:t xml:space="preserve"> </w:t>
      </w:r>
      <w:r w:rsidRPr="00694013">
        <w:rPr>
          <w:rFonts w:asciiTheme="minorHAnsi" w:hAnsiTheme="minorHAnsi"/>
          <w:iCs/>
          <w:sz w:val="22"/>
          <w:szCs w:val="22"/>
        </w:rPr>
        <w:t>subjekty provozující veřejně prospěšnou činnost pro osoby se zdravotním postižením</w:t>
      </w:r>
      <w:r w:rsidR="000F5749">
        <w:rPr>
          <w:rFonts w:asciiTheme="minorHAnsi" w:hAnsiTheme="minorHAnsi"/>
          <w:iCs/>
          <w:sz w:val="22"/>
          <w:szCs w:val="22"/>
        </w:rPr>
        <w:t>,</w:t>
      </w:r>
    </w:p>
    <w:p w14:paraId="70BCFA0D" w14:textId="331F0ABA" w:rsidR="00CB2671" w:rsidRDefault="00694013" w:rsidP="000302DA">
      <w:pPr>
        <w:numPr>
          <w:ilvl w:val="0"/>
          <w:numId w:val="5"/>
        </w:numPr>
        <w:tabs>
          <w:tab w:val="clear" w:pos="900"/>
        </w:tabs>
        <w:spacing w:line="259" w:lineRule="auto"/>
        <w:ind w:left="1134" w:hanging="283"/>
        <w:jc w:val="both"/>
        <w:rPr>
          <w:rFonts w:asciiTheme="minorHAnsi" w:hAnsiTheme="minorHAnsi"/>
          <w:iCs/>
          <w:sz w:val="22"/>
          <w:szCs w:val="22"/>
        </w:rPr>
      </w:pPr>
      <w:r>
        <w:rPr>
          <w:rFonts w:asciiTheme="minorHAnsi" w:hAnsiTheme="minorHAnsi"/>
          <w:iCs/>
          <w:sz w:val="22"/>
          <w:szCs w:val="22"/>
        </w:rPr>
        <w:t xml:space="preserve">organizace a subjekty </w:t>
      </w:r>
      <w:r w:rsidR="00CB2671" w:rsidRPr="00AA0292">
        <w:rPr>
          <w:rFonts w:asciiTheme="minorHAnsi" w:hAnsiTheme="minorHAnsi"/>
          <w:iCs/>
          <w:sz w:val="22"/>
          <w:szCs w:val="22"/>
        </w:rPr>
        <w:t>působící na území města Pardubice (se sídlem v</w:t>
      </w:r>
      <w:r w:rsidR="00025184">
        <w:rPr>
          <w:rFonts w:asciiTheme="minorHAnsi" w:hAnsiTheme="minorHAnsi"/>
          <w:iCs/>
          <w:sz w:val="22"/>
          <w:szCs w:val="22"/>
        </w:rPr>
        <w:t> </w:t>
      </w:r>
      <w:r w:rsidR="00CB2671" w:rsidRPr="00AA0292">
        <w:rPr>
          <w:rFonts w:asciiTheme="minorHAnsi" w:hAnsiTheme="minorHAnsi"/>
          <w:iCs/>
          <w:sz w:val="22"/>
          <w:szCs w:val="22"/>
        </w:rPr>
        <w:t>Pardubicích i mimo něj)</w:t>
      </w:r>
      <w:r w:rsidR="000F5749">
        <w:rPr>
          <w:rFonts w:asciiTheme="minorHAnsi" w:hAnsiTheme="minorHAnsi"/>
          <w:iCs/>
          <w:sz w:val="22"/>
          <w:szCs w:val="22"/>
        </w:rPr>
        <w:t>.</w:t>
      </w:r>
    </w:p>
    <w:p w14:paraId="1CD1AD7A" w14:textId="77777777" w:rsidR="00CB2671" w:rsidRPr="00AA0292" w:rsidRDefault="00CB2671" w:rsidP="00D66616">
      <w:pPr>
        <w:spacing w:line="259" w:lineRule="auto"/>
        <w:ind w:left="1440"/>
        <w:jc w:val="both"/>
        <w:rPr>
          <w:rFonts w:asciiTheme="minorHAnsi" w:hAnsiTheme="minorHAnsi"/>
          <w:iCs/>
          <w:sz w:val="22"/>
          <w:szCs w:val="22"/>
        </w:rPr>
      </w:pPr>
    </w:p>
    <w:p w14:paraId="32F8D266" w14:textId="7E1F481C" w:rsidR="00CB2671" w:rsidRPr="000302DA" w:rsidRDefault="00CB2671" w:rsidP="000302DA">
      <w:pPr>
        <w:pStyle w:val="Odstavecseseznamem"/>
        <w:numPr>
          <w:ilvl w:val="0"/>
          <w:numId w:val="40"/>
        </w:numPr>
        <w:spacing w:line="259" w:lineRule="auto"/>
        <w:jc w:val="both"/>
        <w:rPr>
          <w:rFonts w:asciiTheme="minorHAnsi" w:hAnsiTheme="minorHAnsi"/>
          <w:b/>
          <w:iCs/>
          <w:sz w:val="22"/>
          <w:szCs w:val="22"/>
        </w:rPr>
      </w:pPr>
      <w:r w:rsidRPr="000302DA">
        <w:rPr>
          <w:rFonts w:asciiTheme="minorHAnsi" w:hAnsiTheme="minorHAnsi"/>
          <w:b/>
          <w:iCs/>
          <w:sz w:val="22"/>
          <w:szCs w:val="22"/>
        </w:rPr>
        <w:t>dle formy žadatele:</w:t>
      </w:r>
    </w:p>
    <w:p w14:paraId="0EAC6BEC" w14:textId="4E3020F6" w:rsidR="00CB2671" w:rsidRPr="00AA0292" w:rsidRDefault="00CB2671" w:rsidP="00D66616">
      <w:pPr>
        <w:numPr>
          <w:ilvl w:val="0"/>
          <w:numId w:val="12"/>
        </w:numPr>
        <w:spacing w:line="259" w:lineRule="auto"/>
        <w:jc w:val="both"/>
        <w:rPr>
          <w:rFonts w:asciiTheme="minorHAnsi" w:hAnsiTheme="minorHAnsi"/>
          <w:iCs/>
          <w:sz w:val="22"/>
          <w:szCs w:val="22"/>
        </w:rPr>
      </w:pPr>
      <w:r w:rsidRPr="00AA0292">
        <w:rPr>
          <w:rFonts w:asciiTheme="minorHAnsi" w:hAnsiTheme="minorHAnsi"/>
          <w:iCs/>
          <w:sz w:val="22"/>
          <w:szCs w:val="22"/>
        </w:rPr>
        <w:t xml:space="preserve">spolky, nadace, </w:t>
      </w:r>
      <w:r>
        <w:rPr>
          <w:rFonts w:asciiTheme="minorHAnsi" w:hAnsiTheme="minorHAnsi"/>
          <w:iCs/>
          <w:sz w:val="22"/>
          <w:szCs w:val="22"/>
        </w:rPr>
        <w:t xml:space="preserve">nadační fondy, </w:t>
      </w:r>
      <w:r w:rsidRPr="00AA0292">
        <w:rPr>
          <w:rFonts w:asciiTheme="minorHAnsi" w:hAnsiTheme="minorHAnsi"/>
          <w:iCs/>
          <w:sz w:val="22"/>
          <w:szCs w:val="22"/>
        </w:rPr>
        <w:t>ústavy (dle zákona č. 89/2012 Sb., občanský zákoník</w:t>
      </w:r>
      <w:r w:rsidR="000A0038">
        <w:rPr>
          <w:rFonts w:asciiTheme="minorHAnsi" w:hAnsiTheme="minorHAnsi"/>
          <w:iCs/>
          <w:sz w:val="22"/>
          <w:szCs w:val="22"/>
        </w:rPr>
        <w:t>, ve znění pozdějších předpisů</w:t>
      </w:r>
      <w:r w:rsidR="00122602">
        <w:rPr>
          <w:rFonts w:asciiTheme="minorHAnsi" w:hAnsiTheme="minorHAnsi"/>
          <w:iCs/>
          <w:sz w:val="22"/>
          <w:szCs w:val="22"/>
        </w:rPr>
        <w:t>)</w:t>
      </w:r>
      <w:r w:rsidR="00402D3D">
        <w:rPr>
          <w:rFonts w:asciiTheme="minorHAnsi" w:hAnsiTheme="minorHAnsi"/>
          <w:iCs/>
          <w:sz w:val="22"/>
          <w:szCs w:val="22"/>
        </w:rPr>
        <w:t>,</w:t>
      </w:r>
    </w:p>
    <w:p w14:paraId="2CAE7393" w14:textId="2C24167C" w:rsidR="00694013" w:rsidRDefault="00CB2671" w:rsidP="00D66616">
      <w:pPr>
        <w:numPr>
          <w:ilvl w:val="0"/>
          <w:numId w:val="12"/>
        </w:numPr>
        <w:spacing w:line="259" w:lineRule="auto"/>
        <w:jc w:val="both"/>
        <w:rPr>
          <w:rFonts w:asciiTheme="minorHAnsi" w:hAnsiTheme="minorHAnsi"/>
          <w:iCs/>
          <w:sz w:val="22"/>
          <w:szCs w:val="22"/>
        </w:rPr>
      </w:pPr>
      <w:r w:rsidRPr="00122602">
        <w:rPr>
          <w:rFonts w:asciiTheme="minorHAnsi" w:hAnsiTheme="minorHAnsi"/>
          <w:iCs/>
          <w:sz w:val="22"/>
          <w:szCs w:val="22"/>
        </w:rPr>
        <w:t>obecně prospěšné společnosti (založené dle zákona č. 248/1995 Sb.</w:t>
      </w:r>
      <w:r w:rsidR="000A0038" w:rsidRPr="00122602">
        <w:rPr>
          <w:rFonts w:asciiTheme="minorHAnsi" w:hAnsiTheme="minorHAnsi"/>
          <w:iCs/>
          <w:sz w:val="22"/>
          <w:szCs w:val="22"/>
        </w:rPr>
        <w:t>,</w:t>
      </w:r>
      <w:r w:rsidR="00122602" w:rsidRPr="00122602">
        <w:rPr>
          <w:rFonts w:asciiTheme="minorHAnsi" w:hAnsiTheme="minorHAnsi"/>
          <w:iCs/>
          <w:sz w:val="22"/>
          <w:szCs w:val="22"/>
        </w:rPr>
        <w:t xml:space="preserve"> o obecně prospě</w:t>
      </w:r>
      <w:r w:rsidR="00122602" w:rsidRPr="0028014B">
        <w:rPr>
          <w:rFonts w:asciiTheme="minorHAnsi" w:hAnsiTheme="minorHAnsi"/>
          <w:iCs/>
          <w:sz w:val="22"/>
          <w:szCs w:val="22"/>
        </w:rPr>
        <w:t>šných společnost</w:t>
      </w:r>
      <w:r w:rsidR="00122602" w:rsidRPr="00D269BC">
        <w:rPr>
          <w:rFonts w:asciiTheme="minorHAnsi" w:hAnsiTheme="minorHAnsi"/>
          <w:iCs/>
          <w:sz w:val="22"/>
          <w:szCs w:val="22"/>
        </w:rPr>
        <w:t>ech,</w:t>
      </w:r>
      <w:r w:rsidR="00694013">
        <w:rPr>
          <w:rFonts w:asciiTheme="minorHAnsi" w:hAnsiTheme="minorHAnsi"/>
          <w:iCs/>
          <w:sz w:val="22"/>
          <w:szCs w:val="22"/>
        </w:rPr>
        <w:t xml:space="preserve"> ve znění platném </w:t>
      </w:r>
      <w:r w:rsidR="00122602" w:rsidRPr="00122602">
        <w:rPr>
          <w:rFonts w:asciiTheme="minorHAnsi" w:hAnsiTheme="minorHAnsi"/>
          <w:iCs/>
          <w:sz w:val="22"/>
          <w:szCs w:val="22"/>
        </w:rPr>
        <w:t>do 31.12.2013)</w:t>
      </w:r>
      <w:r w:rsidR="00402D3D">
        <w:rPr>
          <w:rFonts w:asciiTheme="minorHAnsi" w:hAnsiTheme="minorHAnsi"/>
          <w:iCs/>
          <w:sz w:val="22"/>
          <w:szCs w:val="22"/>
        </w:rPr>
        <w:t>,</w:t>
      </w:r>
    </w:p>
    <w:p w14:paraId="45E2BD19" w14:textId="520BE57A" w:rsidR="00CB2671" w:rsidRPr="0028014B" w:rsidRDefault="00CB2671" w:rsidP="00D66616">
      <w:pPr>
        <w:numPr>
          <w:ilvl w:val="0"/>
          <w:numId w:val="12"/>
        </w:numPr>
        <w:spacing w:line="259" w:lineRule="auto"/>
        <w:jc w:val="both"/>
        <w:rPr>
          <w:rFonts w:asciiTheme="minorHAnsi" w:hAnsiTheme="minorHAnsi"/>
          <w:iCs/>
          <w:sz w:val="22"/>
          <w:szCs w:val="22"/>
        </w:rPr>
      </w:pPr>
      <w:r w:rsidRPr="00122602">
        <w:rPr>
          <w:rFonts w:asciiTheme="minorHAnsi" w:hAnsiTheme="minorHAnsi"/>
          <w:iCs/>
          <w:sz w:val="22"/>
          <w:szCs w:val="22"/>
        </w:rPr>
        <w:t>církve a náboženské společnosti (dle zákona č. 3/2002 Sb.</w:t>
      </w:r>
      <w:r w:rsidR="000A0038" w:rsidRPr="00122602">
        <w:rPr>
          <w:rFonts w:asciiTheme="minorHAnsi" w:hAnsiTheme="minorHAnsi"/>
          <w:iCs/>
          <w:sz w:val="22"/>
          <w:szCs w:val="22"/>
        </w:rPr>
        <w:t>,</w:t>
      </w:r>
      <w:r w:rsidR="0028014B">
        <w:rPr>
          <w:rFonts w:asciiTheme="minorHAnsi" w:hAnsiTheme="minorHAnsi"/>
          <w:iCs/>
          <w:sz w:val="22"/>
          <w:szCs w:val="22"/>
        </w:rPr>
        <w:t xml:space="preserve"> o církvích a náboženských společnostech,</w:t>
      </w:r>
      <w:r w:rsidR="000A0038" w:rsidRPr="0028014B">
        <w:rPr>
          <w:rFonts w:asciiTheme="minorHAnsi" w:hAnsiTheme="minorHAnsi"/>
          <w:iCs/>
          <w:sz w:val="22"/>
          <w:szCs w:val="22"/>
        </w:rPr>
        <w:t xml:space="preserve"> ve znění pozdějších předpisů</w:t>
      </w:r>
      <w:r w:rsidRPr="0028014B">
        <w:rPr>
          <w:rFonts w:asciiTheme="minorHAnsi" w:hAnsiTheme="minorHAnsi"/>
          <w:iCs/>
          <w:sz w:val="22"/>
          <w:szCs w:val="22"/>
        </w:rPr>
        <w:t>)</w:t>
      </w:r>
      <w:r w:rsidR="00402D3D">
        <w:rPr>
          <w:rFonts w:asciiTheme="minorHAnsi" w:hAnsiTheme="minorHAnsi"/>
          <w:iCs/>
          <w:sz w:val="22"/>
          <w:szCs w:val="22"/>
        </w:rPr>
        <w:t>,</w:t>
      </w:r>
    </w:p>
    <w:p w14:paraId="267D3170" w14:textId="267F3368" w:rsidR="00CB2671" w:rsidRPr="00AA0292" w:rsidRDefault="00CB2671" w:rsidP="00D66616">
      <w:pPr>
        <w:numPr>
          <w:ilvl w:val="0"/>
          <w:numId w:val="12"/>
        </w:numPr>
        <w:spacing w:line="259" w:lineRule="auto"/>
        <w:jc w:val="both"/>
        <w:rPr>
          <w:rFonts w:asciiTheme="minorHAnsi" w:hAnsiTheme="minorHAnsi"/>
          <w:iCs/>
          <w:sz w:val="22"/>
          <w:szCs w:val="22"/>
        </w:rPr>
      </w:pPr>
      <w:r w:rsidRPr="00AA0292">
        <w:rPr>
          <w:rFonts w:asciiTheme="minorHAnsi" w:hAnsiTheme="minorHAnsi"/>
          <w:iCs/>
          <w:sz w:val="22"/>
          <w:szCs w:val="22"/>
        </w:rPr>
        <w:t xml:space="preserve">podnikatelé ve smyslu § 420 a násl. </w:t>
      </w:r>
      <w:r w:rsidR="0028014B">
        <w:rPr>
          <w:rFonts w:asciiTheme="minorHAnsi" w:hAnsiTheme="minorHAnsi"/>
          <w:iCs/>
          <w:sz w:val="22"/>
          <w:szCs w:val="22"/>
        </w:rPr>
        <w:t>z</w:t>
      </w:r>
      <w:r w:rsidRPr="00AA0292">
        <w:rPr>
          <w:rFonts w:asciiTheme="minorHAnsi" w:hAnsiTheme="minorHAnsi"/>
          <w:iCs/>
          <w:sz w:val="22"/>
          <w:szCs w:val="22"/>
        </w:rPr>
        <w:t>ák</w:t>
      </w:r>
      <w:r w:rsidR="0028014B">
        <w:rPr>
          <w:rFonts w:asciiTheme="minorHAnsi" w:hAnsiTheme="minorHAnsi"/>
          <w:iCs/>
          <w:sz w:val="22"/>
          <w:szCs w:val="22"/>
        </w:rPr>
        <w:t>ona</w:t>
      </w:r>
      <w:r w:rsidRPr="00AA0292">
        <w:rPr>
          <w:rFonts w:asciiTheme="minorHAnsi" w:hAnsiTheme="minorHAnsi"/>
          <w:iCs/>
          <w:sz w:val="22"/>
          <w:szCs w:val="22"/>
        </w:rPr>
        <w:t xml:space="preserve"> č. 89/2012 Sb., občanský zákoník,</w:t>
      </w:r>
      <w:r w:rsidR="000A0038">
        <w:rPr>
          <w:rFonts w:asciiTheme="minorHAnsi" w:hAnsiTheme="minorHAnsi"/>
          <w:iCs/>
          <w:sz w:val="22"/>
          <w:szCs w:val="22"/>
        </w:rPr>
        <w:t xml:space="preserve"> ve znění pozdějších předpisů,</w:t>
      </w:r>
      <w:r w:rsidRPr="00AA0292">
        <w:rPr>
          <w:rFonts w:asciiTheme="minorHAnsi" w:hAnsiTheme="minorHAnsi"/>
          <w:iCs/>
          <w:sz w:val="22"/>
          <w:szCs w:val="22"/>
        </w:rPr>
        <w:t xml:space="preserve"> kteří splňují podmínky § 78 zákona o sociálních službách a kteří vhodným způsobem doplňují sociální služby </w:t>
      </w:r>
      <w:r w:rsidR="0028014B">
        <w:rPr>
          <w:rFonts w:asciiTheme="minorHAnsi" w:hAnsiTheme="minorHAnsi"/>
          <w:iCs/>
          <w:sz w:val="22"/>
          <w:szCs w:val="22"/>
        </w:rPr>
        <w:t xml:space="preserve">na území </w:t>
      </w:r>
      <w:r w:rsidRPr="00AA0292">
        <w:rPr>
          <w:rFonts w:asciiTheme="minorHAnsi" w:hAnsiTheme="minorHAnsi"/>
          <w:iCs/>
          <w:sz w:val="22"/>
          <w:szCs w:val="22"/>
        </w:rPr>
        <w:t>města Pardubice</w:t>
      </w:r>
      <w:r w:rsidR="00402D3D">
        <w:rPr>
          <w:rFonts w:asciiTheme="minorHAnsi" w:hAnsiTheme="minorHAnsi"/>
          <w:iCs/>
          <w:sz w:val="22"/>
          <w:szCs w:val="22"/>
        </w:rPr>
        <w:t>,</w:t>
      </w:r>
    </w:p>
    <w:p w14:paraId="020EF89B" w14:textId="78E3F56B" w:rsidR="00CB2671" w:rsidRPr="00B8265F" w:rsidRDefault="00CB2671" w:rsidP="00D66616">
      <w:pPr>
        <w:numPr>
          <w:ilvl w:val="0"/>
          <w:numId w:val="12"/>
        </w:numPr>
        <w:spacing w:line="259" w:lineRule="auto"/>
        <w:jc w:val="both"/>
        <w:rPr>
          <w:rFonts w:asciiTheme="minorHAnsi" w:hAnsiTheme="minorHAnsi"/>
          <w:iCs/>
          <w:sz w:val="22"/>
          <w:szCs w:val="22"/>
        </w:rPr>
      </w:pPr>
      <w:r w:rsidRPr="00AA0292">
        <w:rPr>
          <w:rFonts w:asciiTheme="minorHAnsi" w:hAnsiTheme="minorHAnsi"/>
          <w:iCs/>
          <w:sz w:val="22"/>
          <w:szCs w:val="22"/>
        </w:rPr>
        <w:t xml:space="preserve">obchodní společnosti dle § 1 odst. 2 zák. č. 90/2012 Sb., o obchodních korporacích, </w:t>
      </w:r>
      <w:r w:rsidR="000A0038">
        <w:rPr>
          <w:rFonts w:asciiTheme="minorHAnsi" w:hAnsiTheme="minorHAnsi"/>
          <w:iCs/>
          <w:sz w:val="22"/>
          <w:szCs w:val="22"/>
        </w:rPr>
        <w:t>ve znění pozdějších</w:t>
      </w:r>
      <w:r w:rsidR="00694013">
        <w:rPr>
          <w:rFonts w:asciiTheme="minorHAnsi" w:hAnsiTheme="minorHAnsi"/>
          <w:iCs/>
          <w:sz w:val="22"/>
          <w:szCs w:val="22"/>
        </w:rPr>
        <w:t xml:space="preserve"> </w:t>
      </w:r>
      <w:r w:rsidR="000A0038">
        <w:rPr>
          <w:rFonts w:asciiTheme="minorHAnsi" w:hAnsiTheme="minorHAnsi"/>
          <w:iCs/>
          <w:sz w:val="22"/>
          <w:szCs w:val="22"/>
        </w:rPr>
        <w:t>předpisů</w:t>
      </w:r>
      <w:r w:rsidR="00694013">
        <w:rPr>
          <w:rFonts w:asciiTheme="minorHAnsi" w:hAnsiTheme="minorHAnsi"/>
          <w:iCs/>
          <w:sz w:val="22"/>
          <w:szCs w:val="22"/>
        </w:rPr>
        <w:t>,</w:t>
      </w:r>
      <w:r w:rsidR="000A0038" w:rsidRPr="00AA0292">
        <w:rPr>
          <w:rFonts w:asciiTheme="minorHAnsi" w:hAnsiTheme="minorHAnsi"/>
          <w:iCs/>
          <w:sz w:val="22"/>
          <w:szCs w:val="22"/>
        </w:rPr>
        <w:t xml:space="preserve"> </w:t>
      </w:r>
      <w:r w:rsidRPr="00AA0292">
        <w:rPr>
          <w:rFonts w:asciiTheme="minorHAnsi" w:hAnsiTheme="minorHAnsi"/>
          <w:iCs/>
          <w:sz w:val="22"/>
          <w:szCs w:val="22"/>
        </w:rPr>
        <w:t>které splňují podmínky § 78 zákona o sociálních službách</w:t>
      </w:r>
      <w:r w:rsidR="00CB7C41">
        <w:rPr>
          <w:rFonts w:asciiTheme="minorHAnsi" w:hAnsiTheme="minorHAnsi"/>
          <w:iCs/>
          <w:sz w:val="22"/>
          <w:szCs w:val="22"/>
        </w:rPr>
        <w:t>,</w:t>
      </w:r>
      <w:r w:rsidRPr="00AA0292">
        <w:rPr>
          <w:rFonts w:asciiTheme="minorHAnsi" w:hAnsiTheme="minorHAnsi"/>
          <w:iCs/>
          <w:sz w:val="22"/>
          <w:szCs w:val="22"/>
        </w:rPr>
        <w:t xml:space="preserve"> a které vhodným způsobem doplňují sociální služby města Pardubice</w:t>
      </w:r>
      <w:r w:rsidR="00402D3D">
        <w:rPr>
          <w:rFonts w:asciiTheme="minorHAnsi" w:hAnsiTheme="minorHAnsi"/>
          <w:iCs/>
          <w:sz w:val="22"/>
          <w:szCs w:val="22"/>
        </w:rPr>
        <w:t>.</w:t>
      </w:r>
    </w:p>
    <w:p w14:paraId="1363FF32" w14:textId="77777777" w:rsidR="00957FD9" w:rsidRPr="009072AB" w:rsidRDefault="00957FD9" w:rsidP="00D66616">
      <w:pPr>
        <w:pStyle w:val="Zkladntextodsazen2"/>
        <w:widowControl w:val="0"/>
        <w:spacing w:after="0" w:line="259" w:lineRule="auto"/>
        <w:ind w:left="0"/>
        <w:jc w:val="center"/>
        <w:rPr>
          <w:rFonts w:asciiTheme="minorHAnsi" w:hAnsiTheme="minorHAnsi"/>
          <w:b/>
          <w:sz w:val="22"/>
          <w:szCs w:val="22"/>
        </w:rPr>
      </w:pPr>
    </w:p>
    <w:p w14:paraId="77A604AD" w14:textId="77777777" w:rsidR="004658FF" w:rsidRDefault="00266E22" w:rsidP="00D66616">
      <w:pPr>
        <w:spacing w:line="259" w:lineRule="auto"/>
        <w:jc w:val="center"/>
        <w:rPr>
          <w:rFonts w:asciiTheme="minorHAnsi" w:hAnsiTheme="minorHAnsi"/>
          <w:b/>
          <w:sz w:val="22"/>
          <w:szCs w:val="22"/>
        </w:rPr>
      </w:pPr>
      <w:r w:rsidRPr="009072AB">
        <w:rPr>
          <w:rFonts w:asciiTheme="minorHAnsi" w:hAnsiTheme="minorHAnsi"/>
          <w:b/>
          <w:sz w:val="22"/>
          <w:szCs w:val="22"/>
        </w:rPr>
        <w:t>III.</w:t>
      </w:r>
    </w:p>
    <w:p w14:paraId="6F33B5D9" w14:textId="5EA83FD7" w:rsidR="00266E22" w:rsidRPr="009072AB" w:rsidRDefault="00266E22" w:rsidP="00D66616">
      <w:pPr>
        <w:spacing w:line="259" w:lineRule="auto"/>
        <w:jc w:val="center"/>
        <w:rPr>
          <w:rFonts w:asciiTheme="minorHAnsi" w:hAnsiTheme="minorHAnsi"/>
          <w:b/>
        </w:rPr>
      </w:pPr>
      <w:r w:rsidRPr="009072AB">
        <w:rPr>
          <w:rFonts w:asciiTheme="minorHAnsi" w:hAnsiTheme="minorHAnsi"/>
          <w:b/>
        </w:rPr>
        <w:t>Podání žádosti</w:t>
      </w:r>
    </w:p>
    <w:p w14:paraId="2DD439AC" w14:textId="77777777" w:rsidR="00AA0292" w:rsidRPr="009072AB" w:rsidRDefault="00AA0292" w:rsidP="00D66616">
      <w:pPr>
        <w:spacing w:line="259" w:lineRule="auto"/>
        <w:jc w:val="both"/>
        <w:rPr>
          <w:rFonts w:asciiTheme="minorHAnsi" w:hAnsiTheme="minorHAnsi"/>
          <w:sz w:val="22"/>
          <w:szCs w:val="22"/>
        </w:rPr>
      </w:pPr>
    </w:p>
    <w:p w14:paraId="41B54E6E" w14:textId="5F2957C5" w:rsidR="00AA4521" w:rsidRPr="00E9267C" w:rsidRDefault="00704535" w:rsidP="00D66616">
      <w:pPr>
        <w:numPr>
          <w:ilvl w:val="0"/>
          <w:numId w:val="8"/>
        </w:numPr>
        <w:autoSpaceDE w:val="0"/>
        <w:autoSpaceDN w:val="0"/>
        <w:adjustRightInd w:val="0"/>
        <w:spacing w:line="259" w:lineRule="auto"/>
        <w:jc w:val="both"/>
        <w:rPr>
          <w:rFonts w:asciiTheme="minorHAnsi" w:hAnsiTheme="minorHAnsi" w:cs="Calibri"/>
          <w:sz w:val="22"/>
          <w:szCs w:val="22"/>
        </w:rPr>
      </w:pPr>
      <w:r>
        <w:rPr>
          <w:rFonts w:asciiTheme="minorHAnsi" w:hAnsiTheme="minorHAnsi"/>
          <w:sz w:val="22"/>
          <w:szCs w:val="22"/>
        </w:rPr>
        <w:t>Žadatel o dotaci podá žádost v</w:t>
      </w:r>
      <w:r w:rsidR="00025184">
        <w:rPr>
          <w:rFonts w:asciiTheme="minorHAnsi" w:hAnsiTheme="minorHAnsi"/>
          <w:sz w:val="22"/>
          <w:szCs w:val="22"/>
        </w:rPr>
        <w:t> </w:t>
      </w:r>
      <w:r>
        <w:rPr>
          <w:rFonts w:asciiTheme="minorHAnsi" w:hAnsiTheme="minorHAnsi"/>
          <w:sz w:val="22"/>
          <w:szCs w:val="22"/>
        </w:rPr>
        <w:t>elektronické podobě prostřednictvím aplikace „Portál občana“ na zveřejněném formuláři spolu s</w:t>
      </w:r>
      <w:r w:rsidR="00025184">
        <w:rPr>
          <w:rFonts w:asciiTheme="minorHAnsi" w:hAnsiTheme="minorHAnsi"/>
          <w:sz w:val="22"/>
          <w:szCs w:val="22"/>
        </w:rPr>
        <w:t> </w:t>
      </w:r>
      <w:r>
        <w:rPr>
          <w:rFonts w:asciiTheme="minorHAnsi" w:hAnsiTheme="minorHAnsi"/>
          <w:sz w:val="22"/>
          <w:szCs w:val="22"/>
        </w:rPr>
        <w:t>požadovanými přílohami. Žádost o dotaci předložená na jiném</w:t>
      </w:r>
      <w:r w:rsidR="00694013">
        <w:rPr>
          <w:rFonts w:asciiTheme="minorHAnsi" w:hAnsiTheme="minorHAnsi"/>
          <w:sz w:val="22"/>
          <w:szCs w:val="22"/>
        </w:rPr>
        <w:t>,</w:t>
      </w:r>
      <w:r>
        <w:rPr>
          <w:rFonts w:asciiTheme="minorHAnsi" w:hAnsiTheme="minorHAnsi"/>
          <w:sz w:val="22"/>
          <w:szCs w:val="22"/>
        </w:rPr>
        <w:t xml:space="preserve"> než elektronickém formuláři prostřednictvím Portálu občana nebude přijata a bude z</w:t>
      </w:r>
      <w:r w:rsidR="00025184">
        <w:rPr>
          <w:rFonts w:asciiTheme="minorHAnsi" w:hAnsiTheme="minorHAnsi"/>
          <w:sz w:val="22"/>
          <w:szCs w:val="22"/>
        </w:rPr>
        <w:t> </w:t>
      </w:r>
      <w:r>
        <w:rPr>
          <w:rFonts w:asciiTheme="minorHAnsi" w:hAnsiTheme="minorHAnsi"/>
          <w:sz w:val="22"/>
          <w:szCs w:val="22"/>
        </w:rPr>
        <w:t xml:space="preserve">posuzování a rozhodování o přidělení dotace automaticky vyloučena. </w:t>
      </w:r>
      <w:r w:rsidR="00025184">
        <w:rPr>
          <w:rFonts w:asciiTheme="minorHAnsi" w:hAnsiTheme="minorHAnsi"/>
          <w:sz w:val="22"/>
          <w:szCs w:val="22"/>
        </w:rPr>
        <w:t>   </w:t>
      </w:r>
    </w:p>
    <w:p w14:paraId="638EAEB8" w14:textId="77777777" w:rsidR="00AA4521" w:rsidRPr="00E9267C" w:rsidRDefault="00AA4521" w:rsidP="00D66616">
      <w:pPr>
        <w:autoSpaceDE w:val="0"/>
        <w:autoSpaceDN w:val="0"/>
        <w:adjustRightInd w:val="0"/>
        <w:spacing w:line="259" w:lineRule="auto"/>
        <w:ind w:left="360"/>
        <w:jc w:val="both"/>
        <w:rPr>
          <w:rFonts w:asciiTheme="minorHAnsi" w:hAnsiTheme="minorHAnsi" w:cs="Calibri"/>
          <w:sz w:val="22"/>
          <w:szCs w:val="22"/>
        </w:rPr>
      </w:pPr>
    </w:p>
    <w:p w14:paraId="73D1C419" w14:textId="68820FB1" w:rsidR="00AA4521" w:rsidRPr="00E9267C" w:rsidRDefault="00900A7E" w:rsidP="00D66616">
      <w:pPr>
        <w:numPr>
          <w:ilvl w:val="0"/>
          <w:numId w:val="8"/>
        </w:numPr>
        <w:autoSpaceDE w:val="0"/>
        <w:autoSpaceDN w:val="0"/>
        <w:adjustRightInd w:val="0"/>
        <w:spacing w:line="259" w:lineRule="auto"/>
        <w:jc w:val="both"/>
        <w:rPr>
          <w:rFonts w:asciiTheme="minorHAnsi" w:hAnsiTheme="minorHAnsi" w:cs="Calibri"/>
          <w:sz w:val="22"/>
          <w:szCs w:val="22"/>
        </w:rPr>
      </w:pPr>
      <w:r w:rsidRPr="00E9267C">
        <w:rPr>
          <w:rFonts w:asciiTheme="minorHAnsi" w:hAnsiTheme="minorHAnsi"/>
          <w:sz w:val="22"/>
          <w:szCs w:val="22"/>
        </w:rPr>
        <w:t>Na každý projekt (sociální službu) je třeba předložit samostatnou žádost o poskytnutí dotace</w:t>
      </w:r>
      <w:r w:rsidR="004B15DA">
        <w:rPr>
          <w:rFonts w:asciiTheme="minorHAnsi" w:hAnsiTheme="minorHAnsi"/>
          <w:sz w:val="22"/>
          <w:szCs w:val="22"/>
        </w:rPr>
        <w:t xml:space="preserve">, požadovaná finanční výše dotace bude zaokrouhlená na </w:t>
      </w:r>
      <w:r w:rsidR="0028014B">
        <w:rPr>
          <w:rFonts w:asciiTheme="minorHAnsi" w:hAnsiTheme="minorHAnsi"/>
          <w:sz w:val="22"/>
          <w:szCs w:val="22"/>
        </w:rPr>
        <w:t xml:space="preserve">celé </w:t>
      </w:r>
      <w:r w:rsidR="004B15DA">
        <w:rPr>
          <w:rFonts w:asciiTheme="minorHAnsi" w:hAnsiTheme="minorHAnsi"/>
          <w:sz w:val="22"/>
          <w:szCs w:val="22"/>
        </w:rPr>
        <w:t>stokoruny.</w:t>
      </w:r>
      <w:r w:rsidR="00694013">
        <w:rPr>
          <w:rFonts w:asciiTheme="minorHAnsi" w:hAnsiTheme="minorHAnsi"/>
          <w:sz w:val="22"/>
          <w:szCs w:val="22"/>
        </w:rPr>
        <w:t xml:space="preserve"> </w:t>
      </w:r>
      <w:r w:rsidRPr="00E9267C">
        <w:rPr>
          <w:rFonts w:asciiTheme="minorHAnsi" w:hAnsiTheme="minorHAnsi"/>
          <w:sz w:val="22"/>
          <w:szCs w:val="22"/>
        </w:rPr>
        <w:t>Pokud</w:t>
      </w:r>
      <w:r w:rsidR="00694013">
        <w:rPr>
          <w:rFonts w:asciiTheme="minorHAnsi" w:hAnsiTheme="minorHAnsi"/>
          <w:sz w:val="22"/>
          <w:szCs w:val="22"/>
        </w:rPr>
        <w:t xml:space="preserve"> </w:t>
      </w:r>
      <w:r w:rsidRPr="00E9267C">
        <w:rPr>
          <w:rFonts w:asciiTheme="minorHAnsi" w:hAnsiTheme="minorHAnsi"/>
          <w:sz w:val="22"/>
          <w:szCs w:val="22"/>
        </w:rPr>
        <w:t xml:space="preserve">je sociální služba </w:t>
      </w:r>
      <w:r w:rsidRPr="00E9267C">
        <w:rPr>
          <w:rFonts w:asciiTheme="minorHAnsi" w:hAnsiTheme="minorHAnsi"/>
          <w:sz w:val="22"/>
          <w:szCs w:val="22"/>
        </w:rPr>
        <w:lastRenderedPageBreak/>
        <w:t>poskytována formou ambulantní</w:t>
      </w:r>
      <w:r w:rsidR="008C71DA">
        <w:rPr>
          <w:rFonts w:asciiTheme="minorHAnsi" w:hAnsiTheme="minorHAnsi"/>
          <w:sz w:val="22"/>
          <w:szCs w:val="22"/>
        </w:rPr>
        <w:t>,</w:t>
      </w:r>
      <w:r w:rsidRPr="00E9267C">
        <w:rPr>
          <w:rFonts w:asciiTheme="minorHAnsi" w:hAnsiTheme="minorHAnsi"/>
          <w:sz w:val="22"/>
          <w:szCs w:val="22"/>
        </w:rPr>
        <w:t xml:space="preserve"> terénní služby</w:t>
      </w:r>
      <w:r w:rsidR="008C71DA">
        <w:rPr>
          <w:rFonts w:asciiTheme="minorHAnsi" w:hAnsiTheme="minorHAnsi"/>
          <w:sz w:val="22"/>
          <w:szCs w:val="22"/>
        </w:rPr>
        <w:t xml:space="preserve"> a pobytové služby</w:t>
      </w:r>
      <w:r w:rsidRPr="00E9267C">
        <w:rPr>
          <w:rFonts w:asciiTheme="minorHAnsi" w:hAnsiTheme="minorHAnsi"/>
          <w:sz w:val="22"/>
          <w:szCs w:val="22"/>
        </w:rPr>
        <w:t>, je žadatel</w:t>
      </w:r>
      <w:r w:rsidR="004B4B29" w:rsidRPr="00E9267C">
        <w:rPr>
          <w:rFonts w:asciiTheme="minorHAnsi" w:hAnsiTheme="minorHAnsi"/>
          <w:sz w:val="22"/>
          <w:szCs w:val="22"/>
        </w:rPr>
        <w:t xml:space="preserve"> </w:t>
      </w:r>
      <w:r w:rsidRPr="00E9267C">
        <w:rPr>
          <w:rFonts w:asciiTheme="minorHAnsi" w:hAnsiTheme="minorHAnsi"/>
          <w:sz w:val="22"/>
          <w:szCs w:val="22"/>
        </w:rPr>
        <w:t xml:space="preserve">povinen podat </w:t>
      </w:r>
      <w:r w:rsidR="00687B84" w:rsidRPr="00E9267C">
        <w:rPr>
          <w:rFonts w:asciiTheme="minorHAnsi" w:hAnsiTheme="minorHAnsi"/>
          <w:sz w:val="22"/>
          <w:szCs w:val="22"/>
        </w:rPr>
        <w:t>samostatn</w:t>
      </w:r>
      <w:r w:rsidR="008C71DA">
        <w:rPr>
          <w:rFonts w:asciiTheme="minorHAnsi" w:hAnsiTheme="minorHAnsi"/>
          <w:sz w:val="22"/>
          <w:szCs w:val="22"/>
        </w:rPr>
        <w:t xml:space="preserve">ě odbornou část </w:t>
      </w:r>
      <w:r w:rsidR="00687B84" w:rsidRPr="00E9267C">
        <w:rPr>
          <w:rFonts w:asciiTheme="minorHAnsi" w:hAnsiTheme="minorHAnsi"/>
          <w:sz w:val="22"/>
          <w:szCs w:val="22"/>
        </w:rPr>
        <w:t>žádost</w:t>
      </w:r>
      <w:r w:rsidR="008C71DA">
        <w:rPr>
          <w:rFonts w:asciiTheme="minorHAnsi" w:hAnsiTheme="minorHAnsi"/>
          <w:sz w:val="22"/>
          <w:szCs w:val="22"/>
        </w:rPr>
        <w:t>i</w:t>
      </w:r>
      <w:r w:rsidR="004B4B29" w:rsidRPr="00E9267C">
        <w:rPr>
          <w:rFonts w:asciiTheme="minorHAnsi" w:hAnsiTheme="minorHAnsi"/>
          <w:sz w:val="22"/>
          <w:szCs w:val="22"/>
        </w:rPr>
        <w:t xml:space="preserve"> </w:t>
      </w:r>
      <w:r w:rsidR="00D40539">
        <w:rPr>
          <w:rFonts w:asciiTheme="minorHAnsi" w:hAnsiTheme="minorHAnsi"/>
          <w:sz w:val="22"/>
          <w:szCs w:val="22"/>
        </w:rPr>
        <w:t xml:space="preserve">vč. rozpočtu </w:t>
      </w:r>
      <w:r w:rsidR="004B4B29" w:rsidRPr="00E9267C">
        <w:rPr>
          <w:rFonts w:asciiTheme="minorHAnsi" w:hAnsiTheme="minorHAnsi"/>
          <w:sz w:val="22"/>
          <w:szCs w:val="22"/>
        </w:rPr>
        <w:t>n</w:t>
      </w:r>
      <w:r w:rsidRPr="00E9267C">
        <w:rPr>
          <w:rFonts w:asciiTheme="minorHAnsi" w:hAnsiTheme="minorHAnsi"/>
          <w:sz w:val="22"/>
          <w:szCs w:val="22"/>
        </w:rPr>
        <w:t>a každou</w:t>
      </w:r>
      <w:r w:rsidR="00673DEC" w:rsidRPr="00E9267C">
        <w:rPr>
          <w:rFonts w:asciiTheme="minorHAnsi" w:hAnsiTheme="minorHAnsi"/>
          <w:sz w:val="22"/>
          <w:szCs w:val="22"/>
        </w:rPr>
        <w:t xml:space="preserve"> její</w:t>
      </w:r>
      <w:r w:rsidRPr="00E9267C">
        <w:rPr>
          <w:rFonts w:asciiTheme="minorHAnsi" w:hAnsiTheme="minorHAnsi"/>
          <w:sz w:val="22"/>
          <w:szCs w:val="22"/>
        </w:rPr>
        <w:t xml:space="preserve"> formu</w:t>
      </w:r>
      <w:r w:rsidR="00673DEC" w:rsidRPr="00E9267C">
        <w:rPr>
          <w:rFonts w:asciiTheme="minorHAnsi" w:hAnsiTheme="minorHAnsi"/>
          <w:sz w:val="22"/>
          <w:szCs w:val="22"/>
        </w:rPr>
        <w:t>.</w:t>
      </w:r>
    </w:p>
    <w:p w14:paraId="515CEB91" w14:textId="77777777" w:rsidR="00E9267C" w:rsidRPr="00E9267C" w:rsidRDefault="00E9267C" w:rsidP="00D66616">
      <w:pPr>
        <w:pStyle w:val="Odstavecseseznamem"/>
        <w:spacing w:line="259" w:lineRule="auto"/>
        <w:jc w:val="both"/>
        <w:rPr>
          <w:rFonts w:asciiTheme="minorHAnsi" w:hAnsiTheme="minorHAnsi" w:cs="Calibri"/>
          <w:sz w:val="22"/>
          <w:szCs w:val="22"/>
        </w:rPr>
      </w:pPr>
    </w:p>
    <w:p w14:paraId="698EDB73" w14:textId="29FA6A17" w:rsidR="00AA4521" w:rsidRPr="004167FB" w:rsidRDefault="00E9267C" w:rsidP="00D66616">
      <w:pPr>
        <w:numPr>
          <w:ilvl w:val="0"/>
          <w:numId w:val="8"/>
        </w:numPr>
        <w:autoSpaceDE w:val="0"/>
        <w:autoSpaceDN w:val="0"/>
        <w:adjustRightInd w:val="0"/>
        <w:spacing w:line="259" w:lineRule="auto"/>
        <w:jc w:val="both"/>
        <w:rPr>
          <w:rFonts w:asciiTheme="minorHAnsi" w:hAnsiTheme="minorHAnsi"/>
          <w:sz w:val="22"/>
          <w:szCs w:val="22"/>
        </w:rPr>
      </w:pPr>
      <w:r w:rsidRPr="00A56747">
        <w:rPr>
          <w:rFonts w:asciiTheme="minorHAnsi" w:hAnsiTheme="minorHAnsi" w:cs="Calibri"/>
          <w:sz w:val="22"/>
          <w:szCs w:val="22"/>
        </w:rPr>
        <w:t xml:space="preserve">Žadatel může žádat o dotaci </w:t>
      </w:r>
      <w:r w:rsidR="006859FF" w:rsidRPr="00A56747">
        <w:rPr>
          <w:rFonts w:asciiTheme="minorHAnsi" w:hAnsiTheme="minorHAnsi" w:cs="Calibri"/>
          <w:sz w:val="22"/>
          <w:szCs w:val="22"/>
        </w:rPr>
        <w:t xml:space="preserve">pouze na pardubické klienty </w:t>
      </w:r>
      <w:r w:rsidR="00917D03" w:rsidRPr="00A56747">
        <w:rPr>
          <w:rFonts w:asciiTheme="minorHAnsi" w:hAnsiTheme="minorHAnsi" w:cs="Calibri"/>
          <w:sz w:val="22"/>
          <w:szCs w:val="22"/>
        </w:rPr>
        <w:t xml:space="preserve">(klienti s trvalým nebo skutečným bydlištěm na katastrálním území města Pardubice) </w:t>
      </w:r>
      <w:r w:rsidR="00565357" w:rsidRPr="00A56747">
        <w:rPr>
          <w:rFonts w:asciiTheme="minorHAnsi" w:hAnsiTheme="minorHAnsi" w:cs="Calibri"/>
          <w:sz w:val="22"/>
          <w:szCs w:val="22"/>
        </w:rPr>
        <w:t>maximálně do výše celkových nákladů</w:t>
      </w:r>
      <w:r w:rsidR="00AB5C53" w:rsidRPr="00A56747">
        <w:rPr>
          <w:rFonts w:asciiTheme="minorHAnsi" w:hAnsiTheme="minorHAnsi" w:cs="Calibri"/>
          <w:sz w:val="22"/>
          <w:szCs w:val="22"/>
        </w:rPr>
        <w:t xml:space="preserve"> </w:t>
      </w:r>
      <w:r w:rsidR="00C35CE7" w:rsidRPr="00A56747">
        <w:rPr>
          <w:rFonts w:asciiTheme="minorHAnsi" w:hAnsiTheme="minorHAnsi" w:cs="Calibri"/>
          <w:sz w:val="22"/>
          <w:szCs w:val="22"/>
        </w:rPr>
        <w:t>na pardubické klienty.</w:t>
      </w:r>
      <w:r w:rsidR="00BC2EAA" w:rsidRPr="00A56747">
        <w:rPr>
          <w:rFonts w:asciiTheme="minorHAnsi" w:hAnsiTheme="minorHAnsi" w:cs="Calibri"/>
          <w:sz w:val="22"/>
          <w:szCs w:val="22"/>
        </w:rPr>
        <w:t xml:space="preserve"> </w:t>
      </w:r>
      <w:r w:rsidR="00E17B1B" w:rsidRPr="00A56747">
        <w:rPr>
          <w:rFonts w:asciiTheme="minorHAnsi" w:hAnsiTheme="minorHAnsi" w:cs="Calibri"/>
          <w:sz w:val="22"/>
          <w:szCs w:val="22"/>
        </w:rPr>
        <w:t xml:space="preserve">U registrovaných sociálních </w:t>
      </w:r>
      <w:r w:rsidR="00A56747" w:rsidRPr="00A56747">
        <w:rPr>
          <w:rFonts w:asciiTheme="minorHAnsi" w:hAnsiTheme="minorHAnsi" w:cs="Calibri"/>
          <w:sz w:val="22"/>
          <w:szCs w:val="22"/>
        </w:rPr>
        <w:t xml:space="preserve">a neregistrovaných sociálních a zdravotních </w:t>
      </w:r>
      <w:r w:rsidR="00E17B1B" w:rsidRPr="00A56747">
        <w:rPr>
          <w:rFonts w:asciiTheme="minorHAnsi" w:hAnsiTheme="minorHAnsi" w:cs="Calibri"/>
          <w:sz w:val="22"/>
          <w:szCs w:val="22"/>
        </w:rPr>
        <w:t xml:space="preserve">služeb připojí </w:t>
      </w:r>
      <w:r w:rsidR="00FB327F" w:rsidRPr="00A56747">
        <w:rPr>
          <w:rFonts w:asciiTheme="minorHAnsi" w:hAnsiTheme="minorHAnsi" w:cs="Calibri"/>
          <w:sz w:val="22"/>
          <w:szCs w:val="22"/>
        </w:rPr>
        <w:t>k</w:t>
      </w:r>
      <w:r w:rsidR="00025184" w:rsidRPr="00A56747">
        <w:rPr>
          <w:rFonts w:asciiTheme="minorHAnsi" w:hAnsiTheme="minorHAnsi" w:cs="Calibri"/>
          <w:sz w:val="22"/>
          <w:szCs w:val="22"/>
        </w:rPr>
        <w:t> </w:t>
      </w:r>
      <w:r w:rsidR="00BC2EAA" w:rsidRPr="00A56747">
        <w:rPr>
          <w:rFonts w:asciiTheme="minorHAnsi" w:hAnsiTheme="minorHAnsi" w:cs="Calibri"/>
          <w:sz w:val="22"/>
          <w:szCs w:val="22"/>
        </w:rPr>
        <w:t xml:space="preserve">žádosti výpočet pardubických </w:t>
      </w:r>
      <w:r w:rsidR="00BC2EAA" w:rsidRPr="004167FB">
        <w:rPr>
          <w:rFonts w:asciiTheme="minorHAnsi" w:hAnsiTheme="minorHAnsi" w:cs="Calibri"/>
          <w:sz w:val="22"/>
          <w:szCs w:val="22"/>
        </w:rPr>
        <w:t>klientů</w:t>
      </w:r>
      <w:del w:id="27" w:author="Procházková Jana" w:date="2025-10-24T09:44:00Z" w16du:dateUtc="2025-10-24T07:44:00Z">
        <w:r w:rsidR="00BC2EAA" w:rsidRPr="004167FB" w:rsidDel="00B54AA0">
          <w:rPr>
            <w:rFonts w:asciiTheme="minorHAnsi" w:hAnsiTheme="minorHAnsi" w:cs="Calibri"/>
            <w:sz w:val="22"/>
            <w:szCs w:val="22"/>
          </w:rPr>
          <w:delText xml:space="preserve"> </w:delText>
        </w:r>
        <w:r w:rsidR="000F5749" w:rsidRPr="004167FB" w:rsidDel="00B54AA0">
          <w:rPr>
            <w:rFonts w:asciiTheme="minorHAnsi" w:hAnsiTheme="minorHAnsi" w:cs="Calibri"/>
            <w:sz w:val="22"/>
            <w:szCs w:val="22"/>
          </w:rPr>
          <w:delText>(</w:delText>
        </w:r>
        <w:r w:rsidR="00313F72" w:rsidRPr="004167FB" w:rsidDel="00B54AA0">
          <w:rPr>
            <w:rFonts w:asciiTheme="minorHAnsi" w:hAnsiTheme="minorHAnsi" w:cs="Calibri"/>
            <w:sz w:val="22"/>
            <w:szCs w:val="22"/>
          </w:rPr>
          <w:delText>viz příloha č. 4 žádosti</w:delText>
        </w:r>
        <w:r w:rsidR="000F5749" w:rsidRPr="004167FB" w:rsidDel="00B54AA0">
          <w:rPr>
            <w:rFonts w:asciiTheme="minorHAnsi" w:hAnsiTheme="minorHAnsi" w:cs="Calibri"/>
            <w:sz w:val="22"/>
            <w:szCs w:val="22"/>
          </w:rPr>
          <w:delText>)</w:delText>
        </w:r>
      </w:del>
      <w:r w:rsidR="00313F72" w:rsidRPr="004167FB">
        <w:rPr>
          <w:rFonts w:asciiTheme="minorHAnsi" w:hAnsiTheme="minorHAnsi" w:cs="Calibri"/>
          <w:sz w:val="22"/>
          <w:szCs w:val="22"/>
        </w:rPr>
        <w:t xml:space="preserve">. </w:t>
      </w:r>
      <w:r w:rsidR="00E17B1B" w:rsidRPr="004167FB">
        <w:rPr>
          <w:rFonts w:asciiTheme="minorHAnsi" w:hAnsiTheme="minorHAnsi" w:cs="Calibri"/>
          <w:sz w:val="22"/>
          <w:szCs w:val="22"/>
        </w:rPr>
        <w:t xml:space="preserve"> </w:t>
      </w:r>
    </w:p>
    <w:p w14:paraId="05088725" w14:textId="77777777" w:rsidR="00694013" w:rsidRDefault="00694013" w:rsidP="00D66616">
      <w:pPr>
        <w:autoSpaceDE w:val="0"/>
        <w:autoSpaceDN w:val="0"/>
        <w:adjustRightInd w:val="0"/>
        <w:spacing w:line="259" w:lineRule="auto"/>
        <w:jc w:val="both"/>
        <w:rPr>
          <w:rFonts w:asciiTheme="minorHAnsi" w:hAnsiTheme="minorHAnsi"/>
          <w:sz w:val="22"/>
          <w:szCs w:val="22"/>
        </w:rPr>
      </w:pPr>
    </w:p>
    <w:p w14:paraId="2885BF4B" w14:textId="7AFD81A6" w:rsidR="00AA4521" w:rsidRPr="00F57756" w:rsidRDefault="004C4F19" w:rsidP="00D66616">
      <w:pPr>
        <w:numPr>
          <w:ilvl w:val="0"/>
          <w:numId w:val="8"/>
        </w:numPr>
        <w:autoSpaceDE w:val="0"/>
        <w:autoSpaceDN w:val="0"/>
        <w:adjustRightInd w:val="0"/>
        <w:spacing w:line="259" w:lineRule="auto"/>
        <w:jc w:val="both"/>
        <w:rPr>
          <w:rFonts w:asciiTheme="minorHAnsi" w:hAnsiTheme="minorHAnsi" w:cs="Calibri"/>
        </w:rPr>
      </w:pPr>
      <w:r w:rsidRPr="00AA4521">
        <w:rPr>
          <w:rFonts w:asciiTheme="minorHAnsi" w:hAnsiTheme="minorHAnsi"/>
          <w:sz w:val="22"/>
          <w:szCs w:val="22"/>
        </w:rPr>
        <w:t>Žádost o dotaci musí splňovat všechny formální náležitosti</w:t>
      </w:r>
      <w:r w:rsidR="00C31E62" w:rsidRPr="00AA4521">
        <w:rPr>
          <w:rFonts w:asciiTheme="minorHAnsi" w:hAnsiTheme="minorHAnsi"/>
          <w:sz w:val="22"/>
          <w:szCs w:val="22"/>
        </w:rPr>
        <w:t xml:space="preserve"> a obsahovat povinné přílohy</w:t>
      </w:r>
      <w:r w:rsidRPr="00AA4521">
        <w:rPr>
          <w:rFonts w:asciiTheme="minorHAnsi" w:hAnsiTheme="minorHAnsi"/>
          <w:sz w:val="22"/>
          <w:szCs w:val="22"/>
        </w:rPr>
        <w:t xml:space="preserve">. </w:t>
      </w:r>
      <w:r w:rsidR="00390B9A">
        <w:rPr>
          <w:rFonts w:asciiTheme="minorHAnsi" w:hAnsiTheme="minorHAnsi"/>
          <w:sz w:val="22"/>
          <w:szCs w:val="22"/>
        </w:rPr>
        <w:t xml:space="preserve">Nesplnění všech náležitostí žádosti vč. požadovaných příloh </w:t>
      </w:r>
      <w:r w:rsidR="00BB0339" w:rsidRPr="004167FB">
        <w:rPr>
          <w:rFonts w:asciiTheme="minorHAnsi" w:hAnsiTheme="minorHAnsi"/>
          <w:sz w:val="22"/>
          <w:szCs w:val="22"/>
        </w:rPr>
        <w:t xml:space="preserve">může být </w:t>
      </w:r>
      <w:r w:rsidR="00390B9A" w:rsidRPr="004167FB">
        <w:rPr>
          <w:rFonts w:asciiTheme="minorHAnsi" w:hAnsiTheme="minorHAnsi"/>
          <w:sz w:val="22"/>
          <w:szCs w:val="22"/>
        </w:rPr>
        <w:t>důvod</w:t>
      </w:r>
      <w:r w:rsidR="00390B9A">
        <w:rPr>
          <w:rFonts w:asciiTheme="minorHAnsi" w:hAnsiTheme="minorHAnsi"/>
          <w:sz w:val="22"/>
          <w:szCs w:val="22"/>
        </w:rPr>
        <w:t>em k</w:t>
      </w:r>
      <w:r w:rsidR="00025184">
        <w:rPr>
          <w:rFonts w:asciiTheme="minorHAnsi" w:hAnsiTheme="minorHAnsi"/>
          <w:sz w:val="22"/>
          <w:szCs w:val="22"/>
        </w:rPr>
        <w:t> </w:t>
      </w:r>
      <w:r w:rsidR="00390B9A">
        <w:rPr>
          <w:rFonts w:asciiTheme="minorHAnsi" w:hAnsiTheme="minorHAnsi"/>
          <w:sz w:val="22"/>
          <w:szCs w:val="22"/>
        </w:rPr>
        <w:t>vyřazení žádosti z</w:t>
      </w:r>
      <w:r w:rsidR="00025184">
        <w:rPr>
          <w:rFonts w:asciiTheme="minorHAnsi" w:hAnsiTheme="minorHAnsi"/>
          <w:sz w:val="22"/>
          <w:szCs w:val="22"/>
        </w:rPr>
        <w:t> </w:t>
      </w:r>
      <w:r w:rsidR="00390B9A">
        <w:rPr>
          <w:rFonts w:asciiTheme="minorHAnsi" w:hAnsiTheme="minorHAnsi"/>
          <w:sz w:val="22"/>
          <w:szCs w:val="22"/>
        </w:rPr>
        <w:t xml:space="preserve">posuzování o zařazení do Programu. </w:t>
      </w:r>
      <w:r w:rsidR="00025184">
        <w:rPr>
          <w:rFonts w:asciiTheme="minorHAnsi" w:hAnsiTheme="minorHAnsi"/>
          <w:sz w:val="22"/>
          <w:szCs w:val="22"/>
        </w:rPr>
        <w:t>   </w:t>
      </w:r>
    </w:p>
    <w:p w14:paraId="2E086508" w14:textId="77777777" w:rsidR="00F57756" w:rsidRDefault="00F57756" w:rsidP="00D66616">
      <w:pPr>
        <w:pStyle w:val="Odstavecseseznamem"/>
        <w:spacing w:line="259" w:lineRule="auto"/>
        <w:jc w:val="both"/>
        <w:rPr>
          <w:rFonts w:asciiTheme="minorHAnsi" w:hAnsiTheme="minorHAnsi" w:cs="Calibri"/>
        </w:rPr>
      </w:pPr>
    </w:p>
    <w:p w14:paraId="313E5E1F" w14:textId="212537DB" w:rsidR="00DC1116" w:rsidRDefault="00DC1116" w:rsidP="00D66616">
      <w:pPr>
        <w:pStyle w:val="Odstavecseseznamem"/>
        <w:numPr>
          <w:ilvl w:val="0"/>
          <w:numId w:val="8"/>
        </w:numPr>
        <w:spacing w:line="259" w:lineRule="auto"/>
        <w:jc w:val="both"/>
        <w:rPr>
          <w:rFonts w:ascii="Calibri" w:eastAsiaTheme="minorHAnsi" w:hAnsi="Calibri" w:cs="Calibri"/>
          <w:sz w:val="22"/>
          <w:szCs w:val="22"/>
        </w:rPr>
      </w:pPr>
      <w:r>
        <w:rPr>
          <w:rFonts w:ascii="Calibri" w:hAnsi="Calibri" w:cs="Calibri"/>
          <w:sz w:val="22"/>
          <w:szCs w:val="22"/>
        </w:rPr>
        <w:t>Termín pro podání žádostí o dotaci bude uveden ve vyhlášeném záměru. Žádost o dotaci bude možné podávat v</w:t>
      </w:r>
      <w:r w:rsidR="0028014B">
        <w:rPr>
          <w:rFonts w:ascii="Calibri" w:hAnsi="Calibri" w:cs="Calibri"/>
          <w:sz w:val="22"/>
          <w:szCs w:val="22"/>
        </w:rPr>
        <w:t>e zveřejněném termínu</w:t>
      </w:r>
      <w:r>
        <w:rPr>
          <w:rFonts w:ascii="Calibri" w:hAnsi="Calibri" w:cs="Calibri"/>
          <w:sz w:val="22"/>
          <w:szCs w:val="22"/>
        </w:rPr>
        <w:t xml:space="preserve">, a to každý den vždy </w:t>
      </w:r>
      <w:r w:rsidR="000F5749">
        <w:rPr>
          <w:rFonts w:ascii="Calibri" w:hAnsi="Calibri" w:cs="Calibri"/>
          <w:sz w:val="22"/>
          <w:szCs w:val="22"/>
        </w:rPr>
        <w:t xml:space="preserve">v čase </w:t>
      </w:r>
      <w:r>
        <w:rPr>
          <w:rFonts w:ascii="Calibri" w:hAnsi="Calibri" w:cs="Calibri"/>
          <w:sz w:val="22"/>
          <w:szCs w:val="22"/>
        </w:rPr>
        <w:t>od 05:00 hodin do 23:59 hodin. Každý den v čase od 0:00 hodin do 04:59 hodin je možné s žádostí pracovat, ale není možné ji podat (odeslat), a to z důvodu zálohování dat a údržby systému.</w:t>
      </w:r>
    </w:p>
    <w:p w14:paraId="61199F78" w14:textId="77777777" w:rsidR="00DC1116" w:rsidRDefault="00DC1116" w:rsidP="00D66616">
      <w:pPr>
        <w:pStyle w:val="Odstavecseseznamem"/>
        <w:spacing w:line="259" w:lineRule="auto"/>
        <w:ind w:left="360"/>
        <w:jc w:val="both"/>
        <w:rPr>
          <w:rFonts w:asciiTheme="minorHAnsi" w:hAnsiTheme="minorHAnsi" w:cs="Calibri"/>
          <w:sz w:val="22"/>
          <w:szCs w:val="22"/>
        </w:rPr>
      </w:pPr>
    </w:p>
    <w:p w14:paraId="2F32F106" w14:textId="5E6A1A07" w:rsidR="00DC1116" w:rsidRDefault="00DC1116" w:rsidP="00D66616">
      <w:pPr>
        <w:pStyle w:val="Odstavecseseznamem"/>
        <w:numPr>
          <w:ilvl w:val="0"/>
          <w:numId w:val="8"/>
        </w:numPr>
        <w:spacing w:line="259" w:lineRule="auto"/>
        <w:jc w:val="both"/>
        <w:rPr>
          <w:rFonts w:ascii="Calibri" w:eastAsiaTheme="minorHAnsi" w:hAnsi="Calibri" w:cs="Calibri"/>
          <w:sz w:val="22"/>
          <w:szCs w:val="22"/>
        </w:rPr>
      </w:pPr>
      <w:r>
        <w:rPr>
          <w:rFonts w:ascii="Calibri" w:hAnsi="Calibri" w:cs="Calibri"/>
          <w:sz w:val="22"/>
          <w:szCs w:val="22"/>
        </w:rPr>
        <w:t>Záměr poskytnutí dotací včetně podmínek dotačního Programu bude zveřejněn na úřední desce s možností dálkového přístupu, v Radničním zpravodaji a na webových stránkách města</w:t>
      </w:r>
      <w:r w:rsidR="00FB5FAB">
        <w:rPr>
          <w:rFonts w:ascii="Calibri" w:hAnsi="Calibri" w:cs="Calibri"/>
          <w:sz w:val="22"/>
          <w:szCs w:val="22"/>
        </w:rPr>
        <w:t xml:space="preserve"> (www.pardubice.eu/dotace)</w:t>
      </w:r>
      <w:r w:rsidR="000F5749">
        <w:rPr>
          <w:rFonts w:ascii="Calibri" w:hAnsi="Calibri" w:cs="Calibri"/>
          <w:sz w:val="22"/>
          <w:szCs w:val="22"/>
        </w:rPr>
        <w:t>.</w:t>
      </w:r>
      <w:r>
        <w:rPr>
          <w:rFonts w:ascii="Calibri" w:hAnsi="Calibri" w:cs="Calibri"/>
          <w:sz w:val="22"/>
          <w:szCs w:val="22"/>
        </w:rPr>
        <w:t xml:space="preserve"> </w:t>
      </w:r>
    </w:p>
    <w:p w14:paraId="35926DF9" w14:textId="77777777" w:rsidR="00AA4521" w:rsidRDefault="00AA4521" w:rsidP="00D66616">
      <w:pPr>
        <w:pStyle w:val="Odstavecseseznamem"/>
        <w:spacing w:line="259" w:lineRule="auto"/>
        <w:jc w:val="both"/>
        <w:rPr>
          <w:rFonts w:asciiTheme="minorHAnsi" w:hAnsiTheme="minorHAnsi"/>
          <w:sz w:val="22"/>
          <w:szCs w:val="22"/>
        </w:rPr>
      </w:pPr>
    </w:p>
    <w:p w14:paraId="4D91B2A9" w14:textId="061C20E0" w:rsidR="00AA4521" w:rsidRDefault="00266E22" w:rsidP="00D66616">
      <w:pPr>
        <w:numPr>
          <w:ilvl w:val="0"/>
          <w:numId w:val="8"/>
        </w:numPr>
        <w:autoSpaceDE w:val="0"/>
        <w:autoSpaceDN w:val="0"/>
        <w:adjustRightInd w:val="0"/>
        <w:spacing w:line="259" w:lineRule="auto"/>
        <w:jc w:val="both"/>
        <w:rPr>
          <w:rFonts w:asciiTheme="minorHAnsi" w:hAnsiTheme="minorHAnsi" w:cs="Calibri"/>
        </w:rPr>
      </w:pPr>
      <w:r w:rsidRPr="00AA4521">
        <w:rPr>
          <w:rFonts w:asciiTheme="minorHAnsi" w:hAnsiTheme="minorHAnsi"/>
          <w:sz w:val="22"/>
          <w:szCs w:val="22"/>
        </w:rPr>
        <w:t>V</w:t>
      </w:r>
      <w:r w:rsidR="00025184">
        <w:rPr>
          <w:rFonts w:asciiTheme="minorHAnsi" w:hAnsiTheme="minorHAnsi"/>
          <w:sz w:val="22"/>
          <w:szCs w:val="22"/>
        </w:rPr>
        <w:t> </w:t>
      </w:r>
      <w:r w:rsidRPr="00AA4521">
        <w:rPr>
          <w:rFonts w:asciiTheme="minorHAnsi" w:hAnsiTheme="minorHAnsi"/>
          <w:sz w:val="22"/>
          <w:szCs w:val="22"/>
        </w:rPr>
        <w:t xml:space="preserve">případě vypsání </w:t>
      </w:r>
      <w:r w:rsidR="00FB327F">
        <w:rPr>
          <w:rFonts w:asciiTheme="minorHAnsi" w:hAnsiTheme="minorHAnsi"/>
          <w:sz w:val="22"/>
          <w:szCs w:val="22"/>
        </w:rPr>
        <w:t>dalšího</w:t>
      </w:r>
      <w:r w:rsidRPr="00AA4521">
        <w:rPr>
          <w:rFonts w:asciiTheme="minorHAnsi" w:hAnsiTheme="minorHAnsi"/>
          <w:sz w:val="22"/>
          <w:szCs w:val="22"/>
        </w:rPr>
        <w:t xml:space="preserve"> kola bud</w:t>
      </w:r>
      <w:r w:rsidR="00E362CA" w:rsidRPr="00AA4521">
        <w:rPr>
          <w:rFonts w:asciiTheme="minorHAnsi" w:hAnsiTheme="minorHAnsi"/>
          <w:sz w:val="22"/>
          <w:szCs w:val="22"/>
        </w:rPr>
        <w:t>ou postup a podmínky pro podání žádosti totožné.</w:t>
      </w:r>
    </w:p>
    <w:p w14:paraId="697FE8FD" w14:textId="77777777" w:rsidR="00AA4521" w:rsidRDefault="00AA4521" w:rsidP="00D66616">
      <w:pPr>
        <w:pStyle w:val="Odstavecseseznamem"/>
        <w:spacing w:line="259" w:lineRule="auto"/>
        <w:jc w:val="both"/>
        <w:rPr>
          <w:rFonts w:asciiTheme="minorHAnsi" w:hAnsiTheme="minorHAnsi"/>
          <w:sz w:val="22"/>
          <w:szCs w:val="22"/>
        </w:rPr>
      </w:pPr>
    </w:p>
    <w:p w14:paraId="6B1A2BD1" w14:textId="38E26E9B" w:rsidR="00FD0F9B" w:rsidRPr="00A970DB" w:rsidRDefault="00FD0F9B" w:rsidP="00D66616">
      <w:pPr>
        <w:numPr>
          <w:ilvl w:val="0"/>
          <w:numId w:val="8"/>
        </w:numPr>
        <w:autoSpaceDE w:val="0"/>
        <w:autoSpaceDN w:val="0"/>
        <w:adjustRightInd w:val="0"/>
        <w:spacing w:line="259" w:lineRule="auto"/>
        <w:jc w:val="both"/>
        <w:rPr>
          <w:rFonts w:asciiTheme="minorHAnsi" w:hAnsiTheme="minorHAnsi" w:cs="Calibri"/>
        </w:rPr>
      </w:pPr>
      <w:r w:rsidRPr="00A970DB">
        <w:rPr>
          <w:rFonts w:asciiTheme="minorHAnsi" w:hAnsiTheme="minorHAnsi"/>
          <w:sz w:val="22"/>
          <w:szCs w:val="22"/>
        </w:rPr>
        <w:t>Žadatel nemůže na jeden projekt požádat o dotaci u statutárního města Pardubice z</w:t>
      </w:r>
      <w:r w:rsidR="00025184" w:rsidRPr="00A970DB">
        <w:rPr>
          <w:rFonts w:asciiTheme="minorHAnsi" w:hAnsiTheme="minorHAnsi"/>
          <w:sz w:val="22"/>
          <w:szCs w:val="22"/>
        </w:rPr>
        <w:t> </w:t>
      </w:r>
      <w:r w:rsidRPr="00A970DB">
        <w:rPr>
          <w:rFonts w:asciiTheme="minorHAnsi" w:hAnsiTheme="minorHAnsi"/>
          <w:sz w:val="22"/>
          <w:szCs w:val="22"/>
        </w:rPr>
        <w:t xml:space="preserve">více zdrojů (z různých programů, </w:t>
      </w:r>
      <w:r w:rsidR="00313F72" w:rsidRPr="00A970DB">
        <w:rPr>
          <w:rFonts w:asciiTheme="minorHAnsi" w:hAnsiTheme="minorHAnsi"/>
          <w:sz w:val="22"/>
          <w:szCs w:val="22"/>
        </w:rPr>
        <w:t>rezerv</w:t>
      </w:r>
      <w:r w:rsidRPr="00A970DB">
        <w:rPr>
          <w:rFonts w:asciiTheme="minorHAnsi" w:hAnsiTheme="minorHAnsi"/>
          <w:sz w:val="22"/>
          <w:szCs w:val="22"/>
        </w:rPr>
        <w:t xml:space="preserve"> atd.).</w:t>
      </w:r>
      <w:r w:rsidR="00BD2BBF" w:rsidRPr="00A970DB">
        <w:rPr>
          <w:rFonts w:asciiTheme="minorHAnsi" w:hAnsiTheme="minorHAnsi"/>
          <w:sz w:val="22"/>
          <w:szCs w:val="22"/>
        </w:rPr>
        <w:t xml:space="preserve"> </w:t>
      </w:r>
    </w:p>
    <w:p w14:paraId="660FDF12" w14:textId="77777777" w:rsidR="002510BD" w:rsidRDefault="002510BD" w:rsidP="00D66616">
      <w:pPr>
        <w:pStyle w:val="Odstavecseseznamem"/>
        <w:spacing w:line="259" w:lineRule="auto"/>
        <w:jc w:val="both"/>
        <w:rPr>
          <w:rFonts w:asciiTheme="minorHAnsi" w:hAnsiTheme="minorHAnsi" w:cs="Calibri"/>
        </w:rPr>
      </w:pPr>
    </w:p>
    <w:p w14:paraId="732A5230" w14:textId="77777777" w:rsidR="00266E22" w:rsidRPr="009072AB" w:rsidRDefault="00266E22" w:rsidP="00D66616">
      <w:pPr>
        <w:spacing w:line="259" w:lineRule="auto"/>
        <w:jc w:val="center"/>
        <w:rPr>
          <w:rFonts w:asciiTheme="minorHAnsi" w:hAnsiTheme="minorHAnsi"/>
          <w:b/>
          <w:sz w:val="22"/>
          <w:szCs w:val="22"/>
        </w:rPr>
      </w:pPr>
      <w:r w:rsidRPr="009072AB">
        <w:rPr>
          <w:rFonts w:asciiTheme="minorHAnsi" w:hAnsiTheme="minorHAnsi"/>
          <w:b/>
          <w:sz w:val="22"/>
          <w:szCs w:val="22"/>
        </w:rPr>
        <w:t>IV.</w:t>
      </w:r>
    </w:p>
    <w:p w14:paraId="399FFEB6" w14:textId="77777777" w:rsidR="00266E22" w:rsidRPr="009072AB" w:rsidRDefault="00F069BD" w:rsidP="00D66616">
      <w:pPr>
        <w:spacing w:line="259" w:lineRule="auto"/>
        <w:jc w:val="center"/>
        <w:rPr>
          <w:rFonts w:asciiTheme="minorHAnsi" w:hAnsiTheme="minorHAnsi"/>
          <w:b/>
          <w:bCs/>
        </w:rPr>
      </w:pPr>
      <w:r>
        <w:rPr>
          <w:rFonts w:asciiTheme="minorHAnsi" w:hAnsiTheme="minorHAnsi"/>
          <w:b/>
          <w:bCs/>
        </w:rPr>
        <w:t>Podmínky a h</w:t>
      </w:r>
      <w:r w:rsidR="00266E22" w:rsidRPr="009072AB">
        <w:rPr>
          <w:rFonts w:asciiTheme="minorHAnsi" w:hAnsiTheme="minorHAnsi"/>
          <w:b/>
          <w:bCs/>
        </w:rPr>
        <w:t>odnocení žádostí</w:t>
      </w:r>
    </w:p>
    <w:p w14:paraId="49FB6EF3" w14:textId="77777777" w:rsidR="00BD2BBF" w:rsidRPr="009072AB" w:rsidRDefault="00BD2BBF" w:rsidP="00D66616">
      <w:pPr>
        <w:spacing w:line="259" w:lineRule="auto"/>
        <w:jc w:val="both"/>
        <w:rPr>
          <w:rFonts w:asciiTheme="minorHAnsi" w:hAnsiTheme="minorHAnsi"/>
          <w:bCs/>
          <w:sz w:val="22"/>
          <w:szCs w:val="22"/>
        </w:rPr>
      </w:pPr>
    </w:p>
    <w:p w14:paraId="4DDC2A28" w14:textId="0F6A4CE5" w:rsidR="00266E22" w:rsidRDefault="00E362CA" w:rsidP="00D66616">
      <w:pPr>
        <w:pStyle w:val="Odstavecseseznamem"/>
        <w:numPr>
          <w:ilvl w:val="0"/>
          <w:numId w:val="33"/>
        </w:numPr>
        <w:spacing w:line="259" w:lineRule="auto"/>
        <w:jc w:val="both"/>
        <w:rPr>
          <w:rFonts w:asciiTheme="minorHAnsi" w:hAnsiTheme="minorHAnsi"/>
          <w:sz w:val="22"/>
          <w:szCs w:val="22"/>
        </w:rPr>
      </w:pPr>
      <w:r w:rsidRPr="004658FF">
        <w:rPr>
          <w:rFonts w:asciiTheme="minorHAnsi" w:hAnsiTheme="minorHAnsi"/>
          <w:b/>
          <w:bCs/>
          <w:sz w:val="22"/>
          <w:szCs w:val="22"/>
        </w:rPr>
        <w:t xml:space="preserve">Žádosti jsou </w:t>
      </w:r>
      <w:r w:rsidR="00530746" w:rsidRPr="004658FF">
        <w:rPr>
          <w:rFonts w:asciiTheme="minorHAnsi" w:hAnsiTheme="minorHAnsi"/>
          <w:b/>
          <w:bCs/>
          <w:sz w:val="22"/>
          <w:szCs w:val="22"/>
        </w:rPr>
        <w:t xml:space="preserve">posuzovány a </w:t>
      </w:r>
      <w:r w:rsidRPr="004658FF">
        <w:rPr>
          <w:rFonts w:asciiTheme="minorHAnsi" w:hAnsiTheme="minorHAnsi"/>
          <w:b/>
          <w:bCs/>
          <w:sz w:val="22"/>
          <w:szCs w:val="22"/>
        </w:rPr>
        <w:t>hodnoceny dle</w:t>
      </w:r>
      <w:r w:rsidR="001C2560" w:rsidRPr="004658FF">
        <w:rPr>
          <w:rFonts w:asciiTheme="minorHAnsi" w:hAnsiTheme="minorHAnsi"/>
          <w:b/>
          <w:bCs/>
          <w:sz w:val="22"/>
          <w:szCs w:val="22"/>
        </w:rPr>
        <w:t xml:space="preserve"> formálních</w:t>
      </w:r>
      <w:r w:rsidR="00785A8F" w:rsidRPr="004658FF">
        <w:rPr>
          <w:rFonts w:asciiTheme="minorHAnsi" w:hAnsiTheme="minorHAnsi"/>
          <w:b/>
          <w:bCs/>
          <w:sz w:val="22"/>
          <w:szCs w:val="22"/>
        </w:rPr>
        <w:t>, věcných a výpočtových kritérií.</w:t>
      </w:r>
      <w:r w:rsidR="00785A8F" w:rsidRPr="00785A8F">
        <w:rPr>
          <w:rFonts w:asciiTheme="minorHAnsi" w:hAnsiTheme="minorHAnsi"/>
          <w:sz w:val="22"/>
          <w:szCs w:val="22"/>
        </w:rPr>
        <w:t xml:space="preserve"> </w:t>
      </w:r>
      <w:r w:rsidR="00EA19C3">
        <w:rPr>
          <w:rFonts w:asciiTheme="minorHAnsi" w:hAnsiTheme="minorHAnsi"/>
          <w:sz w:val="22"/>
          <w:szCs w:val="22"/>
        </w:rPr>
        <w:t>Všechna t</w:t>
      </w:r>
      <w:r w:rsidR="00785A8F" w:rsidRPr="00785A8F">
        <w:rPr>
          <w:rFonts w:asciiTheme="minorHAnsi" w:hAnsiTheme="minorHAnsi"/>
          <w:sz w:val="22"/>
          <w:szCs w:val="22"/>
        </w:rPr>
        <w:t>ato kritéria jsou s</w:t>
      </w:r>
      <w:r w:rsidR="00785A8F" w:rsidRPr="00530746">
        <w:rPr>
          <w:rFonts w:asciiTheme="minorHAnsi" w:hAnsiTheme="minorHAnsi"/>
          <w:sz w:val="22"/>
          <w:szCs w:val="22"/>
        </w:rPr>
        <w:t xml:space="preserve">oučástí těchto </w:t>
      </w:r>
      <w:r w:rsidR="000302DA">
        <w:rPr>
          <w:rFonts w:asciiTheme="minorHAnsi" w:hAnsiTheme="minorHAnsi"/>
          <w:sz w:val="22"/>
          <w:szCs w:val="22"/>
        </w:rPr>
        <w:t>p</w:t>
      </w:r>
      <w:r w:rsidR="00785A8F" w:rsidRPr="00530746">
        <w:rPr>
          <w:rFonts w:asciiTheme="minorHAnsi" w:hAnsiTheme="minorHAnsi"/>
          <w:sz w:val="22"/>
          <w:szCs w:val="22"/>
        </w:rPr>
        <w:t>ravidel</w:t>
      </w:r>
      <w:r w:rsidR="007B10A6">
        <w:rPr>
          <w:rFonts w:asciiTheme="minorHAnsi" w:hAnsiTheme="minorHAnsi"/>
          <w:sz w:val="22"/>
          <w:szCs w:val="22"/>
        </w:rPr>
        <w:t xml:space="preserve"> jako </w:t>
      </w:r>
      <w:r w:rsidR="003E46B5">
        <w:rPr>
          <w:rFonts w:asciiTheme="minorHAnsi" w:hAnsiTheme="minorHAnsi"/>
          <w:sz w:val="22"/>
          <w:szCs w:val="22"/>
        </w:rPr>
        <w:t>P</w:t>
      </w:r>
      <w:r w:rsidR="007B10A6">
        <w:rPr>
          <w:rFonts w:asciiTheme="minorHAnsi" w:hAnsiTheme="minorHAnsi"/>
          <w:sz w:val="22"/>
          <w:szCs w:val="22"/>
        </w:rPr>
        <w:t>říloha č. 1</w:t>
      </w:r>
      <w:r w:rsidR="00D93519">
        <w:rPr>
          <w:rFonts w:asciiTheme="minorHAnsi" w:hAnsiTheme="minorHAnsi"/>
          <w:sz w:val="22"/>
          <w:szCs w:val="22"/>
        </w:rPr>
        <w:t>.</w:t>
      </w:r>
      <w:r w:rsidR="00785A8F" w:rsidRPr="00530746">
        <w:rPr>
          <w:rFonts w:asciiTheme="minorHAnsi" w:hAnsiTheme="minorHAnsi"/>
          <w:sz w:val="22"/>
          <w:szCs w:val="22"/>
        </w:rPr>
        <w:t xml:space="preserve"> </w:t>
      </w:r>
    </w:p>
    <w:p w14:paraId="791D12FE" w14:textId="77777777" w:rsidR="007C5C03" w:rsidRPr="009072AB" w:rsidRDefault="007C5C03" w:rsidP="00D66616">
      <w:pPr>
        <w:spacing w:line="259" w:lineRule="auto"/>
        <w:jc w:val="both"/>
        <w:rPr>
          <w:rFonts w:asciiTheme="minorHAnsi" w:hAnsiTheme="minorHAnsi"/>
          <w:sz w:val="22"/>
          <w:szCs w:val="22"/>
        </w:rPr>
      </w:pPr>
    </w:p>
    <w:p w14:paraId="25004451" w14:textId="7C8E192E" w:rsidR="004658FF" w:rsidRDefault="00785A8F" w:rsidP="00D66616">
      <w:pPr>
        <w:pStyle w:val="Odstavecseseznamem"/>
        <w:numPr>
          <w:ilvl w:val="0"/>
          <w:numId w:val="33"/>
        </w:numPr>
        <w:spacing w:line="259" w:lineRule="auto"/>
        <w:jc w:val="both"/>
        <w:rPr>
          <w:rFonts w:asciiTheme="minorHAnsi" w:hAnsiTheme="minorHAnsi"/>
          <w:sz w:val="22"/>
          <w:szCs w:val="22"/>
        </w:rPr>
      </w:pPr>
      <w:r w:rsidRPr="00530746">
        <w:rPr>
          <w:rFonts w:asciiTheme="minorHAnsi" w:hAnsiTheme="minorHAnsi"/>
          <w:sz w:val="22"/>
          <w:szCs w:val="22"/>
        </w:rPr>
        <w:t>Posouzení žád</w:t>
      </w:r>
      <w:r w:rsidRPr="00EA19C3">
        <w:rPr>
          <w:rFonts w:asciiTheme="minorHAnsi" w:hAnsiTheme="minorHAnsi"/>
          <w:sz w:val="22"/>
          <w:szCs w:val="22"/>
        </w:rPr>
        <w:t xml:space="preserve">ostí provádí a návrh výše účelové </w:t>
      </w:r>
      <w:r w:rsidRPr="00D93519">
        <w:rPr>
          <w:rFonts w:asciiTheme="minorHAnsi" w:hAnsiTheme="minorHAnsi"/>
          <w:sz w:val="22"/>
          <w:szCs w:val="22"/>
        </w:rPr>
        <w:t>dotace zpracováv</w:t>
      </w:r>
      <w:r w:rsidRPr="00FA61D7">
        <w:rPr>
          <w:rFonts w:asciiTheme="minorHAnsi" w:hAnsiTheme="minorHAnsi"/>
          <w:sz w:val="22"/>
          <w:szCs w:val="22"/>
        </w:rPr>
        <w:t xml:space="preserve">á </w:t>
      </w:r>
      <w:r w:rsidR="00283A76" w:rsidRPr="00530746">
        <w:rPr>
          <w:rFonts w:asciiTheme="minorHAnsi" w:hAnsiTheme="minorHAnsi"/>
          <w:sz w:val="22"/>
          <w:szCs w:val="22"/>
        </w:rPr>
        <w:t xml:space="preserve">odbor sociálních </w:t>
      </w:r>
      <w:r w:rsidR="007862EA" w:rsidRPr="00530746">
        <w:rPr>
          <w:rFonts w:asciiTheme="minorHAnsi" w:hAnsiTheme="minorHAnsi"/>
          <w:sz w:val="22"/>
          <w:szCs w:val="22"/>
        </w:rPr>
        <w:t>věcí</w:t>
      </w:r>
      <w:r w:rsidR="004658FF">
        <w:rPr>
          <w:rFonts w:asciiTheme="minorHAnsi" w:hAnsiTheme="minorHAnsi"/>
          <w:sz w:val="22"/>
          <w:szCs w:val="22"/>
        </w:rPr>
        <w:t xml:space="preserve"> </w:t>
      </w:r>
      <w:r w:rsidR="00E31F8E">
        <w:rPr>
          <w:rFonts w:asciiTheme="minorHAnsi" w:hAnsiTheme="minorHAnsi"/>
          <w:sz w:val="22"/>
          <w:szCs w:val="22"/>
        </w:rPr>
        <w:t>M</w:t>
      </w:r>
      <w:r w:rsidR="004658FF">
        <w:rPr>
          <w:rFonts w:asciiTheme="minorHAnsi" w:hAnsiTheme="minorHAnsi"/>
          <w:sz w:val="22"/>
          <w:szCs w:val="22"/>
        </w:rPr>
        <w:t>agistrátu města Pardubic</w:t>
      </w:r>
      <w:r w:rsidR="007862EA" w:rsidRPr="00530746">
        <w:rPr>
          <w:rFonts w:asciiTheme="minorHAnsi" w:hAnsiTheme="minorHAnsi"/>
          <w:sz w:val="22"/>
          <w:szCs w:val="22"/>
        </w:rPr>
        <w:t>, který se seznámí se všemi předloženými projekty</w:t>
      </w:r>
      <w:r w:rsidR="004658FF">
        <w:rPr>
          <w:rFonts w:asciiTheme="minorHAnsi" w:hAnsiTheme="minorHAnsi"/>
          <w:sz w:val="22"/>
          <w:szCs w:val="22"/>
        </w:rPr>
        <w:t xml:space="preserve"> (</w:t>
      </w:r>
      <w:r w:rsidR="00FB3B3D">
        <w:rPr>
          <w:rFonts w:asciiTheme="minorHAnsi" w:hAnsiTheme="minorHAnsi"/>
          <w:sz w:val="22"/>
          <w:szCs w:val="22"/>
        </w:rPr>
        <w:t xml:space="preserve">v </w:t>
      </w:r>
      <w:r w:rsidR="007862EA" w:rsidRPr="00530746">
        <w:rPr>
          <w:rFonts w:asciiTheme="minorHAnsi" w:hAnsiTheme="minorHAnsi"/>
          <w:sz w:val="22"/>
          <w:szCs w:val="22"/>
        </w:rPr>
        <w:t>případě potřeby si může vyžádat další doklady či osobní účast zástupce žádající organizace</w:t>
      </w:r>
      <w:r w:rsidR="004658FF">
        <w:rPr>
          <w:rFonts w:asciiTheme="minorHAnsi" w:hAnsiTheme="minorHAnsi"/>
          <w:sz w:val="22"/>
          <w:szCs w:val="22"/>
        </w:rPr>
        <w:t>)</w:t>
      </w:r>
      <w:r w:rsidR="007862EA" w:rsidRPr="00530746">
        <w:rPr>
          <w:rFonts w:asciiTheme="minorHAnsi" w:hAnsiTheme="minorHAnsi"/>
          <w:sz w:val="22"/>
          <w:szCs w:val="22"/>
        </w:rPr>
        <w:t>.</w:t>
      </w:r>
      <w:r w:rsidR="00530746" w:rsidRPr="00530746">
        <w:rPr>
          <w:rFonts w:asciiTheme="minorHAnsi" w:hAnsiTheme="minorHAnsi"/>
          <w:sz w:val="22"/>
          <w:szCs w:val="22"/>
        </w:rPr>
        <w:t xml:space="preserve"> Posouzení je prováděno samostatně v případě </w:t>
      </w:r>
      <w:r w:rsidR="00530746" w:rsidRPr="004167FB">
        <w:rPr>
          <w:rFonts w:asciiTheme="minorHAnsi" w:hAnsiTheme="minorHAnsi"/>
          <w:sz w:val="22"/>
          <w:szCs w:val="22"/>
        </w:rPr>
        <w:t>každé</w:t>
      </w:r>
      <w:r w:rsidR="00A63879" w:rsidRPr="004167FB">
        <w:rPr>
          <w:rFonts w:asciiTheme="minorHAnsi" w:hAnsiTheme="minorHAnsi"/>
          <w:sz w:val="22"/>
          <w:szCs w:val="22"/>
        </w:rPr>
        <w:t>ho jednotlivého projektu</w:t>
      </w:r>
      <w:r w:rsidR="00530746" w:rsidRPr="004167FB">
        <w:rPr>
          <w:rFonts w:asciiTheme="minorHAnsi" w:hAnsiTheme="minorHAnsi"/>
          <w:sz w:val="22"/>
          <w:szCs w:val="22"/>
        </w:rPr>
        <w:t>, na kter</w:t>
      </w:r>
      <w:r w:rsidR="00AA1D35" w:rsidRPr="004167FB">
        <w:rPr>
          <w:rFonts w:asciiTheme="minorHAnsi" w:hAnsiTheme="minorHAnsi"/>
          <w:sz w:val="22"/>
          <w:szCs w:val="22"/>
        </w:rPr>
        <w:t>ý</w:t>
      </w:r>
      <w:r w:rsidR="00530746" w:rsidRPr="004167FB">
        <w:rPr>
          <w:rFonts w:asciiTheme="minorHAnsi" w:hAnsiTheme="minorHAnsi"/>
          <w:sz w:val="22"/>
          <w:szCs w:val="22"/>
        </w:rPr>
        <w:t xml:space="preserve"> </w:t>
      </w:r>
      <w:r w:rsidR="00530746" w:rsidRPr="00530746">
        <w:rPr>
          <w:rFonts w:asciiTheme="minorHAnsi" w:hAnsiTheme="minorHAnsi"/>
          <w:sz w:val="22"/>
          <w:szCs w:val="22"/>
        </w:rPr>
        <w:t xml:space="preserve">je v rámci žádosti požadována účelová dotace. </w:t>
      </w:r>
      <w:r w:rsidR="007862EA" w:rsidRPr="00530746">
        <w:rPr>
          <w:rFonts w:asciiTheme="minorHAnsi" w:hAnsiTheme="minorHAnsi"/>
          <w:sz w:val="22"/>
          <w:szCs w:val="22"/>
        </w:rPr>
        <w:t xml:space="preserve"> Následně pak</w:t>
      </w:r>
      <w:r w:rsidR="00D269BC" w:rsidRPr="00530746">
        <w:rPr>
          <w:rFonts w:asciiTheme="minorHAnsi" w:hAnsiTheme="minorHAnsi"/>
          <w:sz w:val="22"/>
          <w:szCs w:val="22"/>
        </w:rPr>
        <w:t xml:space="preserve"> </w:t>
      </w:r>
      <w:r w:rsidR="00530746" w:rsidRPr="00530746">
        <w:rPr>
          <w:rFonts w:asciiTheme="minorHAnsi" w:hAnsiTheme="minorHAnsi"/>
          <w:sz w:val="22"/>
          <w:szCs w:val="22"/>
        </w:rPr>
        <w:t>je souhrnný návrh podpory poskytnutí účelových dotací předložen Komisi pro sociální a zdravotní věci při Radě města Pardubic.</w:t>
      </w:r>
    </w:p>
    <w:p w14:paraId="0A560B86" w14:textId="77777777" w:rsidR="00A63879" w:rsidRPr="00873A55" w:rsidRDefault="00A63879" w:rsidP="00D66616">
      <w:pPr>
        <w:pStyle w:val="Odstavecseseznamem"/>
        <w:spacing w:line="259" w:lineRule="auto"/>
        <w:rPr>
          <w:rFonts w:asciiTheme="minorHAnsi" w:hAnsiTheme="minorHAnsi"/>
          <w:sz w:val="22"/>
          <w:szCs w:val="22"/>
        </w:rPr>
      </w:pPr>
    </w:p>
    <w:p w14:paraId="6551B33D" w14:textId="3932F459" w:rsidR="00A63879" w:rsidRPr="004167FB" w:rsidRDefault="00A63879" w:rsidP="00D66616">
      <w:pPr>
        <w:pStyle w:val="Odstavecseseznamem"/>
        <w:numPr>
          <w:ilvl w:val="0"/>
          <w:numId w:val="33"/>
        </w:numPr>
        <w:spacing w:line="259" w:lineRule="auto"/>
        <w:jc w:val="both"/>
        <w:rPr>
          <w:rFonts w:asciiTheme="minorHAnsi" w:hAnsiTheme="minorHAnsi"/>
          <w:sz w:val="22"/>
          <w:szCs w:val="22"/>
        </w:rPr>
      </w:pPr>
      <w:r w:rsidRPr="004167FB">
        <w:rPr>
          <w:rFonts w:asciiTheme="minorHAnsi" w:hAnsiTheme="minorHAnsi"/>
          <w:sz w:val="22"/>
          <w:szCs w:val="22"/>
        </w:rPr>
        <w:t xml:space="preserve">Žádost o poskytnutí dotace, která bude odborem sociálních věcí </w:t>
      </w:r>
      <w:r w:rsidR="000F5749" w:rsidRPr="004167FB">
        <w:rPr>
          <w:rFonts w:asciiTheme="minorHAnsi" w:hAnsiTheme="minorHAnsi"/>
          <w:sz w:val="22"/>
          <w:szCs w:val="22"/>
        </w:rPr>
        <w:t xml:space="preserve">Magistrátu města Pardubic </w:t>
      </w:r>
      <w:r w:rsidRPr="004167FB">
        <w:rPr>
          <w:rFonts w:asciiTheme="minorHAnsi" w:hAnsiTheme="minorHAnsi"/>
          <w:sz w:val="22"/>
          <w:szCs w:val="22"/>
        </w:rPr>
        <w:t xml:space="preserve">vyhodnocena z hlediska formální a věcné správnosti jako nevyhovující, nebude zahrnuta do výpočtového hodnocení. Komisi bude předložen seznam těchto vyřazených žádostí s uvedením důvodu.  </w:t>
      </w:r>
    </w:p>
    <w:p w14:paraId="166D65A7" w14:textId="77777777" w:rsidR="00AF512F" w:rsidRPr="00530746" w:rsidRDefault="00AF512F" w:rsidP="00D66616">
      <w:pPr>
        <w:pStyle w:val="Odstavecseseznamem"/>
        <w:spacing w:line="259" w:lineRule="auto"/>
        <w:ind w:left="348"/>
        <w:jc w:val="both"/>
        <w:rPr>
          <w:rFonts w:asciiTheme="minorHAnsi" w:hAnsiTheme="minorHAnsi"/>
          <w:sz w:val="22"/>
          <w:szCs w:val="22"/>
        </w:rPr>
      </w:pPr>
    </w:p>
    <w:p w14:paraId="0013E60E" w14:textId="4911FC53" w:rsidR="00AF512F" w:rsidRDefault="00AF512F" w:rsidP="00D66616">
      <w:pPr>
        <w:pStyle w:val="Odstavecseseznamem"/>
        <w:numPr>
          <w:ilvl w:val="0"/>
          <w:numId w:val="33"/>
        </w:numPr>
        <w:spacing w:line="259" w:lineRule="auto"/>
        <w:jc w:val="both"/>
        <w:rPr>
          <w:rFonts w:asciiTheme="minorHAnsi" w:hAnsiTheme="minorHAnsi"/>
          <w:sz w:val="22"/>
          <w:szCs w:val="22"/>
        </w:rPr>
      </w:pPr>
      <w:r>
        <w:rPr>
          <w:rFonts w:asciiTheme="minorHAnsi" w:hAnsiTheme="minorHAnsi"/>
          <w:sz w:val="22"/>
          <w:szCs w:val="22"/>
        </w:rPr>
        <w:t xml:space="preserve">Komise se seznámí </w:t>
      </w:r>
      <w:r w:rsidR="005E4504">
        <w:rPr>
          <w:rFonts w:asciiTheme="minorHAnsi" w:hAnsiTheme="minorHAnsi"/>
          <w:sz w:val="22"/>
          <w:szCs w:val="22"/>
        </w:rPr>
        <w:t xml:space="preserve">s návrhem odboru sociálních věcí a </w:t>
      </w:r>
      <w:r w:rsidR="00EA19C3">
        <w:rPr>
          <w:rFonts w:asciiTheme="minorHAnsi" w:hAnsiTheme="minorHAnsi"/>
          <w:sz w:val="22"/>
          <w:szCs w:val="22"/>
        </w:rPr>
        <w:t xml:space="preserve">posoudí, zda byly dodrženy všechny principy vyhlášeného dotačního řízení a </w:t>
      </w:r>
      <w:r w:rsidR="004658FF">
        <w:rPr>
          <w:rFonts w:asciiTheme="minorHAnsi" w:hAnsiTheme="minorHAnsi"/>
          <w:sz w:val="22"/>
          <w:szCs w:val="22"/>
        </w:rPr>
        <w:t>doporučí ho k</w:t>
      </w:r>
      <w:r w:rsidR="005A3B1A">
        <w:rPr>
          <w:rFonts w:asciiTheme="minorHAnsi" w:hAnsiTheme="minorHAnsi"/>
          <w:sz w:val="22"/>
          <w:szCs w:val="22"/>
        </w:rPr>
        <w:t> projednání samosprávným orgánům města.</w:t>
      </w:r>
      <w:r w:rsidR="005E4504">
        <w:rPr>
          <w:rFonts w:asciiTheme="minorHAnsi" w:hAnsiTheme="minorHAnsi"/>
          <w:sz w:val="22"/>
          <w:szCs w:val="22"/>
        </w:rPr>
        <w:t xml:space="preserve"> Komise může navrhnut Radě města Pardubic a Zastupitelstv</w:t>
      </w:r>
      <w:r w:rsidR="009252CC">
        <w:rPr>
          <w:rFonts w:asciiTheme="minorHAnsi" w:hAnsiTheme="minorHAnsi"/>
          <w:sz w:val="22"/>
          <w:szCs w:val="22"/>
        </w:rPr>
        <w:t>u</w:t>
      </w:r>
      <w:r w:rsidR="005E4504">
        <w:rPr>
          <w:rFonts w:asciiTheme="minorHAnsi" w:hAnsiTheme="minorHAnsi"/>
          <w:sz w:val="22"/>
          <w:szCs w:val="22"/>
        </w:rPr>
        <w:t xml:space="preserve"> města Pardubic účelové vázání využití finančních prostředků. </w:t>
      </w:r>
    </w:p>
    <w:p w14:paraId="78485C08" w14:textId="77777777" w:rsidR="00EE685E" w:rsidRPr="00EE685E" w:rsidRDefault="00EE685E" w:rsidP="00D66616">
      <w:pPr>
        <w:pStyle w:val="Odstavecseseznamem"/>
        <w:spacing w:line="259" w:lineRule="auto"/>
        <w:ind w:left="0"/>
        <w:jc w:val="both"/>
        <w:rPr>
          <w:rFonts w:asciiTheme="minorHAnsi" w:hAnsiTheme="minorHAnsi"/>
          <w:sz w:val="22"/>
          <w:szCs w:val="22"/>
        </w:rPr>
      </w:pPr>
    </w:p>
    <w:p w14:paraId="3C9678A7" w14:textId="17BA4DED" w:rsidR="00266E22" w:rsidRPr="009072AB" w:rsidRDefault="00266E22" w:rsidP="00D66616">
      <w:pPr>
        <w:pStyle w:val="Odstavecseseznamem"/>
        <w:numPr>
          <w:ilvl w:val="0"/>
          <w:numId w:val="33"/>
        </w:numPr>
        <w:spacing w:line="259" w:lineRule="auto"/>
        <w:jc w:val="both"/>
        <w:rPr>
          <w:rFonts w:asciiTheme="minorHAnsi" w:hAnsiTheme="minorHAnsi"/>
          <w:sz w:val="22"/>
          <w:szCs w:val="22"/>
        </w:rPr>
      </w:pPr>
      <w:r w:rsidRPr="009072AB">
        <w:rPr>
          <w:rFonts w:asciiTheme="minorHAnsi" w:hAnsiTheme="minorHAnsi"/>
          <w:sz w:val="22"/>
          <w:szCs w:val="22"/>
        </w:rPr>
        <w:lastRenderedPageBreak/>
        <w:t xml:space="preserve">Na základě doporučení </w:t>
      </w:r>
      <w:r w:rsidR="00E362CA" w:rsidRPr="009072AB">
        <w:rPr>
          <w:rFonts w:asciiTheme="minorHAnsi" w:hAnsiTheme="minorHAnsi"/>
          <w:sz w:val="22"/>
          <w:szCs w:val="22"/>
        </w:rPr>
        <w:t>k</w:t>
      </w:r>
      <w:r w:rsidR="006A1FA5">
        <w:rPr>
          <w:rFonts w:asciiTheme="minorHAnsi" w:hAnsiTheme="minorHAnsi"/>
          <w:sz w:val="22"/>
          <w:szCs w:val="22"/>
        </w:rPr>
        <w:t>omise</w:t>
      </w:r>
      <w:r w:rsidRPr="009072AB">
        <w:rPr>
          <w:rFonts w:asciiTheme="minorHAnsi" w:hAnsiTheme="minorHAnsi"/>
          <w:sz w:val="22"/>
          <w:szCs w:val="22"/>
        </w:rPr>
        <w:t xml:space="preserve"> </w:t>
      </w:r>
      <w:r w:rsidR="00EE6995" w:rsidRPr="009072AB">
        <w:rPr>
          <w:rFonts w:asciiTheme="minorHAnsi" w:hAnsiTheme="minorHAnsi"/>
          <w:sz w:val="22"/>
          <w:szCs w:val="22"/>
        </w:rPr>
        <w:t>Rada města Pardubic</w:t>
      </w:r>
      <w:r w:rsidR="006A1FA5">
        <w:rPr>
          <w:rFonts w:asciiTheme="minorHAnsi" w:hAnsiTheme="minorHAnsi"/>
          <w:sz w:val="22"/>
          <w:szCs w:val="22"/>
        </w:rPr>
        <w:t>,</w:t>
      </w:r>
      <w:r w:rsidR="00EE6995" w:rsidRPr="009072AB">
        <w:rPr>
          <w:rFonts w:asciiTheme="minorHAnsi" w:hAnsiTheme="minorHAnsi"/>
          <w:sz w:val="22"/>
          <w:szCs w:val="22"/>
        </w:rPr>
        <w:t xml:space="preserve"> </w:t>
      </w:r>
      <w:r w:rsidRPr="009072AB">
        <w:rPr>
          <w:rFonts w:asciiTheme="minorHAnsi" w:hAnsiTheme="minorHAnsi"/>
          <w:sz w:val="22"/>
          <w:szCs w:val="22"/>
        </w:rPr>
        <w:t>případně Zastupitelstvo města Pardubic</w:t>
      </w:r>
      <w:r w:rsidR="00D269BC">
        <w:rPr>
          <w:rFonts w:asciiTheme="minorHAnsi" w:hAnsiTheme="minorHAnsi"/>
          <w:sz w:val="22"/>
          <w:szCs w:val="22"/>
        </w:rPr>
        <w:t>,</w:t>
      </w:r>
      <w:r w:rsidRPr="009072AB">
        <w:rPr>
          <w:rFonts w:asciiTheme="minorHAnsi" w:hAnsiTheme="minorHAnsi"/>
          <w:sz w:val="22"/>
          <w:szCs w:val="22"/>
        </w:rPr>
        <w:t xml:space="preserve"> rozhodne o poskytnutí dotace a její výši. </w:t>
      </w:r>
    </w:p>
    <w:p w14:paraId="739F6313" w14:textId="77777777" w:rsidR="00266E22" w:rsidRPr="009072AB" w:rsidDel="00FB1B6A" w:rsidRDefault="00266E22" w:rsidP="00D66616">
      <w:pPr>
        <w:pStyle w:val="Odstavecseseznamem"/>
        <w:spacing w:line="259" w:lineRule="auto"/>
        <w:ind w:left="348"/>
        <w:jc w:val="both"/>
        <w:rPr>
          <w:del w:id="28" w:author="Procházková Jana" w:date="2025-11-05T10:51:00Z" w16du:dateUtc="2025-11-05T09:51:00Z"/>
          <w:rFonts w:asciiTheme="minorHAnsi" w:hAnsiTheme="minorHAnsi"/>
          <w:sz w:val="22"/>
          <w:szCs w:val="22"/>
        </w:rPr>
      </w:pPr>
    </w:p>
    <w:p w14:paraId="1A55D838" w14:textId="77777777" w:rsidR="00266E22" w:rsidRDefault="00266E22" w:rsidP="00D66616">
      <w:pPr>
        <w:spacing w:line="259" w:lineRule="auto"/>
        <w:jc w:val="center"/>
        <w:rPr>
          <w:rFonts w:asciiTheme="minorHAnsi" w:hAnsiTheme="minorHAnsi"/>
          <w:b/>
          <w:sz w:val="22"/>
          <w:szCs w:val="22"/>
        </w:rPr>
      </w:pPr>
      <w:r w:rsidRPr="009072AB">
        <w:rPr>
          <w:rFonts w:asciiTheme="minorHAnsi" w:hAnsiTheme="minorHAnsi"/>
          <w:b/>
          <w:sz w:val="22"/>
          <w:szCs w:val="22"/>
        </w:rPr>
        <w:t>V.</w:t>
      </w:r>
    </w:p>
    <w:p w14:paraId="6A548C25" w14:textId="265B44F5" w:rsidR="00704535" w:rsidRDefault="00704535" w:rsidP="00D66616">
      <w:pPr>
        <w:spacing w:line="259" w:lineRule="auto"/>
        <w:jc w:val="center"/>
        <w:rPr>
          <w:rFonts w:asciiTheme="minorHAnsi" w:hAnsiTheme="minorHAnsi"/>
          <w:b/>
          <w:sz w:val="22"/>
          <w:szCs w:val="22"/>
        </w:rPr>
      </w:pPr>
      <w:r>
        <w:rPr>
          <w:rFonts w:asciiTheme="minorHAnsi" w:hAnsiTheme="minorHAnsi"/>
          <w:b/>
          <w:sz w:val="22"/>
          <w:szCs w:val="22"/>
        </w:rPr>
        <w:t>Uznatelné a neuznatelné náklady</w:t>
      </w:r>
    </w:p>
    <w:p w14:paraId="4891634C" w14:textId="77777777" w:rsidR="00704535" w:rsidRDefault="00704535" w:rsidP="00D66616">
      <w:pPr>
        <w:spacing w:line="259" w:lineRule="auto"/>
        <w:jc w:val="both"/>
        <w:rPr>
          <w:rFonts w:asciiTheme="minorHAnsi" w:hAnsiTheme="minorHAnsi"/>
          <w:b/>
          <w:sz w:val="22"/>
          <w:szCs w:val="22"/>
        </w:rPr>
      </w:pPr>
    </w:p>
    <w:p w14:paraId="0C9B3E1E" w14:textId="0DCA08AE" w:rsidR="00704535" w:rsidRPr="001F38C9" w:rsidRDefault="00704535" w:rsidP="00D66616">
      <w:pPr>
        <w:pStyle w:val="Odstavecseseznamem"/>
        <w:numPr>
          <w:ilvl w:val="0"/>
          <w:numId w:val="38"/>
        </w:numPr>
        <w:autoSpaceDE w:val="0"/>
        <w:autoSpaceDN w:val="0"/>
        <w:spacing w:line="259" w:lineRule="auto"/>
        <w:ind w:left="284" w:hanging="284"/>
        <w:contextualSpacing/>
        <w:jc w:val="both"/>
        <w:rPr>
          <w:rFonts w:ascii="Calibri" w:eastAsiaTheme="minorHAnsi" w:hAnsi="Calibri" w:cs="Calibri"/>
          <w:spacing w:val="-1"/>
          <w:sz w:val="22"/>
          <w:szCs w:val="22"/>
        </w:rPr>
      </w:pPr>
      <w:r w:rsidRPr="005E4504">
        <w:rPr>
          <w:rFonts w:asciiTheme="minorHAnsi" w:hAnsiTheme="minorHAnsi" w:cstheme="minorHAnsi"/>
          <w:sz w:val="22"/>
          <w:szCs w:val="22"/>
        </w:rPr>
        <w:t>Uznatelné náklady mohou být pouze takové, které přímo souvisí s</w:t>
      </w:r>
      <w:r w:rsidR="00025184" w:rsidRPr="005E4504">
        <w:rPr>
          <w:rFonts w:asciiTheme="minorHAnsi" w:hAnsiTheme="minorHAnsi" w:cstheme="minorHAnsi"/>
          <w:sz w:val="22"/>
          <w:szCs w:val="22"/>
        </w:rPr>
        <w:t> </w:t>
      </w:r>
      <w:r w:rsidRPr="005E4504">
        <w:rPr>
          <w:rFonts w:asciiTheme="minorHAnsi" w:hAnsiTheme="minorHAnsi" w:cstheme="minorHAnsi"/>
          <w:sz w:val="22"/>
          <w:szCs w:val="22"/>
        </w:rPr>
        <w:t xml:space="preserve">podpořeným projektem či činností a bez jejichž vynaložení by podporovaný projekt či činnost nemohly být realizovány a zároveň tyto náklady vyhovují zásadám účelnosti, efektivnosti a hospodárnosti. </w:t>
      </w:r>
      <w:r w:rsidR="001F38C9">
        <w:rPr>
          <w:rFonts w:ascii="Calibri" w:hAnsi="Calibri" w:cs="Calibri"/>
          <w:sz w:val="22"/>
          <w:szCs w:val="22"/>
        </w:rPr>
        <w:t xml:space="preserve">Uznatelné náklady jsou </w:t>
      </w:r>
      <w:r w:rsidR="001F38C9">
        <w:rPr>
          <w:rFonts w:ascii="Calibri" w:hAnsi="Calibri" w:cs="Calibri"/>
          <w:spacing w:val="-1"/>
          <w:sz w:val="22"/>
          <w:szCs w:val="22"/>
        </w:rPr>
        <w:t>v souladu s finančním rozpočtem, který je součástí žádosti o poskytnutí dotace či upraveným rozpočtem na základě schválené výše poskytnuté dotace. Jsou skutečně vzniklé, zaznamenané v účetnictví, kontrolovatelné a doložitelné originály účetních dokladů a jsou vynaložené v příslušném kalendářním roce.</w:t>
      </w:r>
    </w:p>
    <w:p w14:paraId="3AAAC0C4" w14:textId="77777777" w:rsidR="00704535" w:rsidRDefault="00704535" w:rsidP="00D66616">
      <w:pPr>
        <w:spacing w:line="259" w:lineRule="auto"/>
        <w:ind w:left="284" w:hanging="284"/>
        <w:jc w:val="both"/>
        <w:rPr>
          <w:rFonts w:asciiTheme="minorHAnsi" w:hAnsiTheme="minorHAnsi"/>
          <w:b/>
          <w:sz w:val="22"/>
          <w:szCs w:val="22"/>
        </w:rPr>
      </w:pPr>
    </w:p>
    <w:p w14:paraId="1E6C8401" w14:textId="3C4E41DA" w:rsidR="00704535" w:rsidRPr="001F38C9" w:rsidRDefault="00704535" w:rsidP="00D66616">
      <w:pPr>
        <w:pStyle w:val="Odstavecseseznamem"/>
        <w:numPr>
          <w:ilvl w:val="0"/>
          <w:numId w:val="38"/>
        </w:numPr>
        <w:spacing w:line="259" w:lineRule="auto"/>
        <w:ind w:left="284" w:hanging="284"/>
        <w:jc w:val="both"/>
        <w:rPr>
          <w:rFonts w:asciiTheme="minorHAnsi" w:hAnsiTheme="minorHAnsi" w:cstheme="minorHAnsi"/>
          <w:sz w:val="22"/>
          <w:szCs w:val="22"/>
        </w:rPr>
      </w:pPr>
      <w:r w:rsidRPr="001F38C9">
        <w:rPr>
          <w:rFonts w:asciiTheme="minorHAnsi" w:hAnsiTheme="minorHAnsi" w:cstheme="minorHAnsi"/>
          <w:sz w:val="22"/>
          <w:szCs w:val="22"/>
        </w:rPr>
        <w:t>Z</w:t>
      </w:r>
      <w:r w:rsidR="00025184" w:rsidRPr="001F38C9">
        <w:rPr>
          <w:rFonts w:asciiTheme="minorHAnsi" w:hAnsiTheme="minorHAnsi" w:cstheme="minorHAnsi"/>
          <w:sz w:val="22"/>
          <w:szCs w:val="22"/>
        </w:rPr>
        <w:t> </w:t>
      </w:r>
      <w:r w:rsidRPr="001F38C9">
        <w:rPr>
          <w:rFonts w:asciiTheme="minorHAnsi" w:hAnsiTheme="minorHAnsi" w:cstheme="minorHAnsi"/>
          <w:sz w:val="22"/>
          <w:szCs w:val="22"/>
        </w:rPr>
        <w:t>dotace nebudou hrazeny</w:t>
      </w:r>
      <w:r w:rsidR="001F38C9" w:rsidRPr="001F38C9">
        <w:rPr>
          <w:rFonts w:asciiTheme="minorHAnsi" w:hAnsiTheme="minorHAnsi" w:cstheme="minorHAnsi"/>
          <w:sz w:val="22"/>
          <w:szCs w:val="22"/>
        </w:rPr>
        <w:t xml:space="preserve"> investiční výdaje ve smyslu ustanovení článku V. bod 3 (s výjimkou schválení investiční dotace),</w:t>
      </w:r>
      <w:r w:rsidRPr="001F38C9">
        <w:rPr>
          <w:rFonts w:asciiTheme="minorHAnsi" w:hAnsiTheme="minorHAnsi" w:cstheme="minorHAnsi"/>
          <w:sz w:val="22"/>
          <w:szCs w:val="22"/>
        </w:rPr>
        <w:t xml:space="preserve"> výdaje na pohoštění, dary, reprezentaci,</w:t>
      </w:r>
      <w:r w:rsidR="006D5779" w:rsidRPr="001F38C9">
        <w:rPr>
          <w:rFonts w:asciiTheme="minorHAnsi" w:hAnsiTheme="minorHAnsi" w:cstheme="minorHAnsi"/>
          <w:sz w:val="22"/>
          <w:szCs w:val="22"/>
        </w:rPr>
        <w:t xml:space="preserve"> reklamu a propagaci,</w:t>
      </w:r>
      <w:r w:rsidRPr="001F38C9">
        <w:rPr>
          <w:rFonts w:asciiTheme="minorHAnsi" w:hAnsiTheme="minorHAnsi" w:cstheme="minorHAnsi"/>
          <w:sz w:val="22"/>
          <w:szCs w:val="22"/>
        </w:rPr>
        <w:t xml:space="preserve"> leasing, splátky úvěrů, zápůjček a podobných finančních produktů, včetně příslušenství (úroky, úroky z</w:t>
      </w:r>
      <w:r w:rsidR="00025184" w:rsidRPr="001F38C9">
        <w:rPr>
          <w:rFonts w:asciiTheme="minorHAnsi" w:hAnsiTheme="minorHAnsi" w:cstheme="minorHAnsi"/>
          <w:sz w:val="22"/>
          <w:szCs w:val="22"/>
        </w:rPr>
        <w:t> </w:t>
      </w:r>
      <w:r w:rsidRPr="001F38C9">
        <w:rPr>
          <w:rFonts w:asciiTheme="minorHAnsi" w:hAnsiTheme="minorHAnsi" w:cstheme="minorHAnsi"/>
          <w:sz w:val="22"/>
          <w:szCs w:val="22"/>
        </w:rPr>
        <w:t>prodlení a náklady spojené s</w:t>
      </w:r>
      <w:r w:rsidR="00025184" w:rsidRPr="001F38C9">
        <w:rPr>
          <w:rFonts w:asciiTheme="minorHAnsi" w:hAnsiTheme="minorHAnsi" w:cstheme="minorHAnsi"/>
          <w:sz w:val="22"/>
          <w:szCs w:val="22"/>
        </w:rPr>
        <w:t> </w:t>
      </w:r>
      <w:r w:rsidRPr="001F38C9">
        <w:rPr>
          <w:rFonts w:asciiTheme="minorHAnsi" w:hAnsiTheme="minorHAnsi" w:cstheme="minorHAnsi"/>
          <w:sz w:val="22"/>
          <w:szCs w:val="22"/>
        </w:rPr>
        <w:t>jejím uplatněním), a dále veškeré plnění vzniklé v</w:t>
      </w:r>
      <w:r w:rsidR="00025184" w:rsidRPr="001F38C9">
        <w:rPr>
          <w:rFonts w:asciiTheme="minorHAnsi" w:hAnsiTheme="minorHAnsi" w:cstheme="minorHAnsi"/>
          <w:sz w:val="22"/>
          <w:szCs w:val="22"/>
        </w:rPr>
        <w:t> </w:t>
      </w:r>
      <w:r w:rsidRPr="001F38C9">
        <w:rPr>
          <w:rFonts w:asciiTheme="minorHAnsi" w:hAnsiTheme="minorHAnsi" w:cstheme="minorHAnsi"/>
          <w:sz w:val="22"/>
          <w:szCs w:val="22"/>
        </w:rPr>
        <w:t>důsledku porušení povinnosti plnit svůj peněžní závazek (např. smluvní pokuty a penále),</w:t>
      </w:r>
      <w:r w:rsidRPr="001F38C9">
        <w:rPr>
          <w:rFonts w:asciiTheme="minorHAnsi" w:hAnsiTheme="minorHAnsi"/>
          <w:sz w:val="22"/>
          <w:szCs w:val="22"/>
        </w:rPr>
        <w:t xml:space="preserve"> investiční výdaje, pojištění majetku, bankovní poplatky, správní a soudní poplatky, úhrady penále, srážek a dalších finančních postihů, DPH (pokud je příjemcem dotace plátce DPH). Do dotace nelze zahrnout položky uhrazené formou vzájemného zápočtu.</w:t>
      </w:r>
      <w:r w:rsidR="00A970DB" w:rsidRPr="001F38C9">
        <w:rPr>
          <w:rFonts w:asciiTheme="minorHAnsi" w:hAnsiTheme="minorHAnsi"/>
          <w:sz w:val="22"/>
          <w:szCs w:val="22"/>
        </w:rPr>
        <w:t xml:space="preserve"> </w:t>
      </w:r>
      <w:r w:rsidRPr="001F38C9">
        <w:rPr>
          <w:rFonts w:asciiTheme="minorHAnsi" w:hAnsiTheme="minorHAnsi" w:cstheme="minorHAnsi"/>
          <w:sz w:val="22"/>
          <w:szCs w:val="22"/>
        </w:rPr>
        <w:t>Z</w:t>
      </w:r>
      <w:r w:rsidR="00025184" w:rsidRPr="001F38C9">
        <w:rPr>
          <w:rFonts w:asciiTheme="minorHAnsi" w:hAnsiTheme="minorHAnsi" w:cstheme="minorHAnsi"/>
          <w:sz w:val="22"/>
          <w:szCs w:val="22"/>
        </w:rPr>
        <w:t> </w:t>
      </w:r>
      <w:r w:rsidRPr="001F38C9">
        <w:rPr>
          <w:rFonts w:asciiTheme="minorHAnsi" w:hAnsiTheme="minorHAnsi" w:cstheme="minorHAnsi"/>
          <w:sz w:val="22"/>
          <w:szCs w:val="22"/>
        </w:rPr>
        <w:t>poskytnuté dotace nebudou hrazeny dále právní a ekonomické služby nad 10 % objemu rozpočtu z</w:t>
      </w:r>
      <w:r w:rsidR="00025184" w:rsidRPr="001F38C9">
        <w:rPr>
          <w:rFonts w:asciiTheme="minorHAnsi" w:hAnsiTheme="minorHAnsi" w:cstheme="minorHAnsi"/>
          <w:sz w:val="22"/>
          <w:szCs w:val="22"/>
        </w:rPr>
        <w:t> </w:t>
      </w:r>
      <w:r w:rsidRPr="001F38C9">
        <w:rPr>
          <w:rFonts w:asciiTheme="minorHAnsi" w:hAnsiTheme="minorHAnsi" w:cstheme="minorHAnsi"/>
          <w:sz w:val="22"/>
          <w:szCs w:val="22"/>
        </w:rPr>
        <w:t>požadované dotace ze statutárního města na jednotlivý projekt.</w:t>
      </w:r>
    </w:p>
    <w:p w14:paraId="3DC119FB" w14:textId="77777777" w:rsidR="00402D3D" w:rsidRPr="00402D3D" w:rsidRDefault="00402D3D" w:rsidP="00D66616">
      <w:pPr>
        <w:pStyle w:val="Odstavecseseznamem"/>
        <w:spacing w:line="259" w:lineRule="auto"/>
        <w:ind w:left="284" w:hanging="284"/>
        <w:rPr>
          <w:rFonts w:asciiTheme="minorHAnsi" w:hAnsiTheme="minorHAnsi" w:cstheme="minorHAnsi"/>
          <w:sz w:val="22"/>
          <w:szCs w:val="22"/>
        </w:rPr>
      </w:pPr>
    </w:p>
    <w:p w14:paraId="24050315" w14:textId="13273653" w:rsidR="00402D3D" w:rsidRDefault="00402D3D" w:rsidP="00D66616">
      <w:pPr>
        <w:pStyle w:val="Odstavecseseznamem1"/>
        <w:numPr>
          <w:ilvl w:val="0"/>
          <w:numId w:val="38"/>
        </w:numPr>
        <w:spacing w:after="0" w:line="259" w:lineRule="auto"/>
        <w:ind w:left="284" w:hanging="284"/>
        <w:jc w:val="both"/>
        <w:rPr>
          <w:rFonts w:eastAsiaTheme="minorHAnsi"/>
          <w:color w:val="000000"/>
        </w:rPr>
      </w:pPr>
      <w:r>
        <w:rPr>
          <w:color w:val="000000"/>
        </w:rPr>
        <w:t>Pro účely poskytování dotací z rozpočtu statutárního města Pardubice se pojmem</w:t>
      </w:r>
      <w:r>
        <w:rPr>
          <w:b/>
          <w:bCs/>
          <w:color w:val="000000"/>
          <w:u w:val="single"/>
        </w:rPr>
        <w:t xml:space="preserve"> investice/investiční výdaj</w:t>
      </w:r>
      <w:r>
        <w:rPr>
          <w:color w:val="000000"/>
        </w:rPr>
        <w:t xml:space="preserve"> rozumí:</w:t>
      </w:r>
    </w:p>
    <w:p w14:paraId="6F53F1E6" w14:textId="77777777" w:rsidR="00402D3D" w:rsidRDefault="00402D3D" w:rsidP="00D66616">
      <w:pPr>
        <w:pStyle w:val="Odstavecseseznamem1"/>
        <w:numPr>
          <w:ilvl w:val="1"/>
          <w:numId w:val="38"/>
        </w:numPr>
        <w:spacing w:after="0" w:line="259" w:lineRule="auto"/>
        <w:ind w:left="709" w:hanging="425"/>
        <w:jc w:val="both"/>
        <w:rPr>
          <w:color w:val="000000"/>
        </w:rPr>
      </w:pPr>
      <w:r>
        <w:rPr>
          <w:color w:val="000000"/>
        </w:rPr>
        <w:t>Pořízení dlouhodobého hmotného majetku – samostatné hmotné movité věci a soubory majetku, které jsou charakterizovány samostatným technickoekonomickým určením, u kterých doba použitelnosti je delší než jeden rok a ocenění samostatné hmotné movité věci nebo souboru majetku převyšuje částku 40 000 Kč. Za dlouhodobý hmotný majetek se dále považuje technické zhodnocení staveb, jehož ocenění jedné položky převyšuje částku 40 000 Kč.  </w:t>
      </w:r>
    </w:p>
    <w:p w14:paraId="02740A61" w14:textId="77777777" w:rsidR="00402D3D" w:rsidRDefault="00402D3D" w:rsidP="00D66616">
      <w:pPr>
        <w:pStyle w:val="Odstavecseseznamem1"/>
        <w:numPr>
          <w:ilvl w:val="1"/>
          <w:numId w:val="38"/>
        </w:numPr>
        <w:spacing w:after="0" w:line="259" w:lineRule="auto"/>
        <w:ind w:left="709" w:hanging="425"/>
        <w:jc w:val="both"/>
        <w:rPr>
          <w:color w:val="000000"/>
        </w:rPr>
      </w:pPr>
      <w:r>
        <w:rPr>
          <w:color w:val="000000"/>
        </w:rPr>
        <w:t>Pořízení dlouhodobého nehmotného majetku – nehmotné výsledky výzkumu a vývoje, software, databáze a ocenitelná práva s dobou použitelnosti delší než jeden rok, u kterých ocenění převyšuje částku 60 000 Kč. Za dlouhodobý nehmotný majetek se dále považuje technické zhodnocení dlouhodobého nehmotného majetku, jehož ocenění převyšuje částku 60 000 Kč.  </w:t>
      </w:r>
    </w:p>
    <w:p w14:paraId="0D5D5E57" w14:textId="77777777" w:rsidR="004658FF" w:rsidRDefault="004658FF" w:rsidP="00D66616">
      <w:pPr>
        <w:spacing w:line="259" w:lineRule="auto"/>
        <w:jc w:val="both"/>
        <w:rPr>
          <w:rFonts w:asciiTheme="minorHAnsi" w:hAnsiTheme="minorHAnsi"/>
          <w:b/>
          <w:sz w:val="22"/>
          <w:szCs w:val="22"/>
        </w:rPr>
      </w:pPr>
    </w:p>
    <w:p w14:paraId="5841AE66" w14:textId="77777777" w:rsidR="00704535" w:rsidRPr="009072AB" w:rsidRDefault="00704535" w:rsidP="00D66616">
      <w:pPr>
        <w:spacing w:line="259" w:lineRule="auto"/>
        <w:jc w:val="center"/>
        <w:rPr>
          <w:rFonts w:asciiTheme="minorHAnsi" w:hAnsiTheme="minorHAnsi"/>
          <w:b/>
          <w:sz w:val="22"/>
          <w:szCs w:val="22"/>
        </w:rPr>
      </w:pPr>
      <w:r>
        <w:rPr>
          <w:rFonts w:asciiTheme="minorHAnsi" w:hAnsiTheme="minorHAnsi"/>
          <w:b/>
          <w:sz w:val="22"/>
          <w:szCs w:val="22"/>
        </w:rPr>
        <w:t>VI.</w:t>
      </w:r>
    </w:p>
    <w:p w14:paraId="6ACC6B66" w14:textId="77777777" w:rsidR="00266E22" w:rsidRPr="009072AB" w:rsidRDefault="00266E22" w:rsidP="00D66616">
      <w:pPr>
        <w:spacing w:line="259" w:lineRule="auto"/>
        <w:jc w:val="center"/>
        <w:rPr>
          <w:rFonts w:asciiTheme="minorHAnsi" w:hAnsiTheme="minorHAnsi"/>
          <w:b/>
        </w:rPr>
      </w:pPr>
      <w:r w:rsidRPr="009072AB">
        <w:rPr>
          <w:rFonts w:asciiTheme="minorHAnsi" w:hAnsiTheme="minorHAnsi"/>
          <w:b/>
        </w:rPr>
        <w:t>Všeobecné podmínky</w:t>
      </w:r>
    </w:p>
    <w:p w14:paraId="3F411AEC" w14:textId="77777777" w:rsidR="00AA0292" w:rsidRPr="009072AB" w:rsidRDefault="00AA0292" w:rsidP="00D66616">
      <w:pPr>
        <w:spacing w:line="259" w:lineRule="auto"/>
        <w:jc w:val="center"/>
        <w:rPr>
          <w:rFonts w:asciiTheme="minorHAnsi" w:hAnsiTheme="minorHAnsi"/>
          <w:b/>
          <w:sz w:val="22"/>
          <w:szCs w:val="22"/>
        </w:rPr>
      </w:pPr>
    </w:p>
    <w:p w14:paraId="5AF5396D" w14:textId="5E9CE357" w:rsidR="005E4504" w:rsidRDefault="00266E22" w:rsidP="00D66616">
      <w:pPr>
        <w:pStyle w:val="Zkladntextodsazen2"/>
        <w:widowControl w:val="0"/>
        <w:numPr>
          <w:ilvl w:val="0"/>
          <w:numId w:val="26"/>
        </w:numPr>
        <w:tabs>
          <w:tab w:val="left" w:pos="5940"/>
        </w:tabs>
        <w:spacing w:after="0" w:line="259" w:lineRule="auto"/>
        <w:jc w:val="both"/>
        <w:rPr>
          <w:rFonts w:asciiTheme="minorHAnsi" w:hAnsiTheme="minorHAnsi"/>
          <w:sz w:val="22"/>
          <w:szCs w:val="22"/>
        </w:rPr>
      </w:pPr>
      <w:r w:rsidRPr="009072AB">
        <w:rPr>
          <w:rFonts w:asciiTheme="minorHAnsi" w:hAnsiTheme="minorHAnsi"/>
          <w:sz w:val="22"/>
          <w:szCs w:val="22"/>
        </w:rPr>
        <w:t xml:space="preserve">Dotace může být poskytnuta, pokud žadatel </w:t>
      </w:r>
      <w:r w:rsidR="004658FF">
        <w:rPr>
          <w:rFonts w:asciiTheme="minorHAnsi" w:hAnsiTheme="minorHAnsi"/>
          <w:sz w:val="22"/>
          <w:szCs w:val="22"/>
        </w:rPr>
        <w:t>podá</w:t>
      </w:r>
      <w:r w:rsidRPr="009072AB">
        <w:rPr>
          <w:rFonts w:asciiTheme="minorHAnsi" w:hAnsiTheme="minorHAnsi"/>
          <w:sz w:val="22"/>
          <w:szCs w:val="22"/>
        </w:rPr>
        <w:t xml:space="preserve"> </w:t>
      </w:r>
      <w:r w:rsidR="00785D19" w:rsidRPr="009072AB">
        <w:rPr>
          <w:rFonts w:asciiTheme="minorHAnsi" w:hAnsiTheme="minorHAnsi"/>
          <w:sz w:val="22"/>
          <w:szCs w:val="22"/>
        </w:rPr>
        <w:t>žádost o dotaci</w:t>
      </w:r>
      <w:r w:rsidR="00FB5FAB">
        <w:rPr>
          <w:rFonts w:asciiTheme="minorHAnsi" w:hAnsiTheme="minorHAnsi"/>
          <w:sz w:val="22"/>
          <w:szCs w:val="22"/>
        </w:rPr>
        <w:t xml:space="preserve"> včetně všech povinných příloh (</w:t>
      </w:r>
      <w:r w:rsidR="00FB5FAB" w:rsidRPr="009072AB">
        <w:rPr>
          <w:rFonts w:asciiTheme="minorHAnsi" w:hAnsiTheme="minorHAnsi"/>
          <w:sz w:val="22"/>
          <w:szCs w:val="22"/>
        </w:rPr>
        <w:t>rozpočet, finanční zajištění projektu, závěrečnou zprávu o realizaci projektu z</w:t>
      </w:r>
      <w:r w:rsidR="00FB5FAB">
        <w:rPr>
          <w:rFonts w:asciiTheme="minorHAnsi" w:hAnsiTheme="minorHAnsi"/>
          <w:sz w:val="22"/>
          <w:szCs w:val="22"/>
        </w:rPr>
        <w:t> </w:t>
      </w:r>
      <w:r w:rsidR="00FB5FAB" w:rsidRPr="009072AB">
        <w:rPr>
          <w:rFonts w:asciiTheme="minorHAnsi" w:hAnsiTheme="minorHAnsi"/>
          <w:sz w:val="22"/>
          <w:szCs w:val="22"/>
        </w:rPr>
        <w:t>předešlého roku</w:t>
      </w:r>
      <w:r w:rsidR="00FB5FAB">
        <w:rPr>
          <w:rFonts w:asciiTheme="minorHAnsi" w:hAnsiTheme="minorHAnsi"/>
          <w:sz w:val="22"/>
          <w:szCs w:val="22"/>
        </w:rPr>
        <w:t xml:space="preserve"> </w:t>
      </w:r>
      <w:r w:rsidR="00FB5FAB" w:rsidRPr="009072AB">
        <w:rPr>
          <w:rFonts w:asciiTheme="minorHAnsi" w:hAnsiTheme="minorHAnsi"/>
          <w:sz w:val="22"/>
          <w:szCs w:val="22"/>
        </w:rPr>
        <w:t>a ostatní</w:t>
      </w:r>
      <w:r w:rsidR="00FB5FAB">
        <w:rPr>
          <w:rFonts w:asciiTheme="minorHAnsi" w:hAnsiTheme="minorHAnsi"/>
          <w:sz w:val="22"/>
          <w:szCs w:val="22"/>
        </w:rPr>
        <w:t xml:space="preserve"> přílohy) </w:t>
      </w:r>
      <w:r w:rsidR="004658FF">
        <w:rPr>
          <w:rFonts w:asciiTheme="minorHAnsi" w:hAnsiTheme="minorHAnsi"/>
          <w:sz w:val="22"/>
          <w:szCs w:val="22"/>
        </w:rPr>
        <w:t>prostřednictvím Portálu občana</w:t>
      </w:r>
      <w:r w:rsidR="00AA1D35">
        <w:rPr>
          <w:rFonts w:asciiTheme="minorHAnsi" w:hAnsiTheme="minorHAnsi"/>
          <w:sz w:val="22"/>
          <w:szCs w:val="22"/>
        </w:rPr>
        <w:t>.</w:t>
      </w:r>
      <w:r w:rsidR="002C6F2F">
        <w:rPr>
          <w:rFonts w:asciiTheme="minorHAnsi" w:hAnsiTheme="minorHAnsi"/>
          <w:sz w:val="22"/>
          <w:szCs w:val="22"/>
        </w:rPr>
        <w:t xml:space="preserve"> Žadatel, kterému bude dotace navržena v</w:t>
      </w:r>
      <w:r w:rsidR="00025184">
        <w:rPr>
          <w:rFonts w:asciiTheme="minorHAnsi" w:hAnsiTheme="minorHAnsi"/>
          <w:sz w:val="22"/>
          <w:szCs w:val="22"/>
        </w:rPr>
        <w:t> </w:t>
      </w:r>
      <w:r w:rsidR="002C6F2F">
        <w:rPr>
          <w:rFonts w:asciiTheme="minorHAnsi" w:hAnsiTheme="minorHAnsi"/>
          <w:sz w:val="22"/>
          <w:szCs w:val="22"/>
        </w:rPr>
        <w:t>jiné výši, než o kterou žádal, dodá na základě výzvy upravený rozpočet na daný projekt</w:t>
      </w:r>
      <w:r w:rsidR="00A970DB">
        <w:rPr>
          <w:rFonts w:asciiTheme="minorHAnsi" w:hAnsiTheme="minorHAnsi"/>
          <w:sz w:val="22"/>
          <w:szCs w:val="22"/>
        </w:rPr>
        <w:t xml:space="preserve"> </w:t>
      </w:r>
      <w:r w:rsidR="00C95BA9">
        <w:rPr>
          <w:rFonts w:asciiTheme="minorHAnsi" w:hAnsiTheme="minorHAnsi"/>
          <w:sz w:val="22"/>
          <w:szCs w:val="22"/>
        </w:rPr>
        <w:t>na stejné položky rozpočtu</w:t>
      </w:r>
      <w:r w:rsidR="002C6F2F">
        <w:rPr>
          <w:rFonts w:asciiTheme="minorHAnsi" w:hAnsiTheme="minorHAnsi"/>
          <w:sz w:val="22"/>
          <w:szCs w:val="22"/>
        </w:rPr>
        <w:t xml:space="preserve">, a to dle návrhu výše dotace. Rozpočet, resp. </w:t>
      </w:r>
      <w:r w:rsidR="0010072F">
        <w:rPr>
          <w:rFonts w:asciiTheme="minorHAnsi" w:hAnsiTheme="minorHAnsi"/>
          <w:sz w:val="22"/>
          <w:szCs w:val="22"/>
        </w:rPr>
        <w:t>u</w:t>
      </w:r>
      <w:r w:rsidR="002C6F2F">
        <w:rPr>
          <w:rFonts w:asciiTheme="minorHAnsi" w:hAnsiTheme="minorHAnsi"/>
          <w:sz w:val="22"/>
          <w:szCs w:val="22"/>
        </w:rPr>
        <w:t>pravený rozpočet</w:t>
      </w:r>
      <w:r w:rsidR="00D269BC">
        <w:rPr>
          <w:rFonts w:asciiTheme="minorHAnsi" w:hAnsiTheme="minorHAnsi"/>
          <w:sz w:val="22"/>
          <w:szCs w:val="22"/>
        </w:rPr>
        <w:t>,</w:t>
      </w:r>
      <w:r w:rsidR="002C6F2F">
        <w:rPr>
          <w:rFonts w:asciiTheme="minorHAnsi" w:hAnsiTheme="minorHAnsi"/>
          <w:sz w:val="22"/>
          <w:szCs w:val="22"/>
        </w:rPr>
        <w:t xml:space="preserve"> bude součástí smlouvy o poskytnutí dotace a položky v</w:t>
      </w:r>
      <w:r w:rsidR="00025184">
        <w:rPr>
          <w:rFonts w:asciiTheme="minorHAnsi" w:hAnsiTheme="minorHAnsi"/>
          <w:sz w:val="22"/>
          <w:szCs w:val="22"/>
        </w:rPr>
        <w:t> </w:t>
      </w:r>
      <w:r w:rsidR="002C6F2F">
        <w:rPr>
          <w:rFonts w:asciiTheme="minorHAnsi" w:hAnsiTheme="minorHAnsi"/>
          <w:sz w:val="22"/>
          <w:szCs w:val="22"/>
        </w:rPr>
        <w:t>něm uvedené jsou závazné pro konečné vyúčtování. V</w:t>
      </w:r>
      <w:r w:rsidR="00025184">
        <w:rPr>
          <w:rFonts w:asciiTheme="minorHAnsi" w:hAnsiTheme="minorHAnsi"/>
          <w:sz w:val="22"/>
          <w:szCs w:val="22"/>
        </w:rPr>
        <w:t> </w:t>
      </w:r>
      <w:r w:rsidR="002C6F2F">
        <w:rPr>
          <w:rFonts w:asciiTheme="minorHAnsi" w:hAnsiTheme="minorHAnsi"/>
          <w:sz w:val="22"/>
          <w:szCs w:val="22"/>
        </w:rPr>
        <w:t>případě nedodržení rozpočtu je příjemce dotace povinen vrátit odpovídající část dotace poskytovateli.</w:t>
      </w:r>
    </w:p>
    <w:p w14:paraId="21DA574D" w14:textId="77777777" w:rsidR="0011315A" w:rsidRDefault="0011315A" w:rsidP="00D66616">
      <w:pPr>
        <w:pStyle w:val="Zkladntextodsazen2"/>
        <w:widowControl w:val="0"/>
        <w:tabs>
          <w:tab w:val="left" w:pos="5940"/>
        </w:tabs>
        <w:spacing w:after="0" w:line="259" w:lineRule="auto"/>
        <w:ind w:left="0"/>
        <w:jc w:val="both"/>
        <w:rPr>
          <w:rFonts w:asciiTheme="minorHAnsi" w:hAnsiTheme="minorHAnsi"/>
          <w:sz w:val="22"/>
          <w:szCs w:val="22"/>
        </w:rPr>
      </w:pPr>
    </w:p>
    <w:p w14:paraId="14A10422" w14:textId="4D0FF821" w:rsidR="00266E22" w:rsidRPr="005E4504" w:rsidRDefault="00266E22" w:rsidP="00D66616">
      <w:pPr>
        <w:pStyle w:val="Odstavecseseznamem"/>
        <w:numPr>
          <w:ilvl w:val="0"/>
          <w:numId w:val="26"/>
        </w:numPr>
        <w:spacing w:line="259" w:lineRule="auto"/>
        <w:jc w:val="both"/>
        <w:rPr>
          <w:rFonts w:asciiTheme="minorHAnsi" w:hAnsiTheme="minorHAnsi"/>
          <w:sz w:val="22"/>
          <w:szCs w:val="22"/>
        </w:rPr>
      </w:pPr>
      <w:r w:rsidRPr="005E4504">
        <w:rPr>
          <w:rFonts w:asciiTheme="minorHAnsi" w:hAnsiTheme="minorHAnsi"/>
          <w:sz w:val="22"/>
          <w:szCs w:val="22"/>
        </w:rPr>
        <w:t>P</w:t>
      </w:r>
      <w:r w:rsidR="005E4504">
        <w:rPr>
          <w:rFonts w:asciiTheme="minorHAnsi" w:hAnsiTheme="minorHAnsi"/>
          <w:sz w:val="22"/>
          <w:szCs w:val="22"/>
        </w:rPr>
        <w:t>ř</w:t>
      </w:r>
      <w:r w:rsidRPr="005E4504">
        <w:rPr>
          <w:rFonts w:asciiTheme="minorHAnsi" w:hAnsiTheme="minorHAnsi"/>
          <w:sz w:val="22"/>
          <w:szCs w:val="22"/>
        </w:rPr>
        <w:t>íjemce dotace se zavazuje:</w:t>
      </w:r>
    </w:p>
    <w:p w14:paraId="00283E1C" w14:textId="77BD29AB" w:rsidR="00266E22" w:rsidRPr="009072AB" w:rsidRDefault="00266E22" w:rsidP="00D66616">
      <w:pPr>
        <w:widowControl w:val="0"/>
        <w:numPr>
          <w:ilvl w:val="1"/>
          <w:numId w:val="27"/>
        </w:numPr>
        <w:spacing w:line="259" w:lineRule="auto"/>
        <w:ind w:left="851" w:hanging="425"/>
        <w:jc w:val="both"/>
        <w:rPr>
          <w:rFonts w:asciiTheme="minorHAnsi" w:hAnsiTheme="minorHAnsi"/>
          <w:snapToGrid w:val="0"/>
          <w:sz w:val="22"/>
          <w:szCs w:val="22"/>
        </w:rPr>
      </w:pPr>
      <w:r w:rsidRPr="009072AB">
        <w:rPr>
          <w:rFonts w:asciiTheme="minorHAnsi" w:hAnsiTheme="minorHAnsi"/>
          <w:snapToGrid w:val="0"/>
          <w:sz w:val="22"/>
          <w:szCs w:val="22"/>
        </w:rPr>
        <w:t xml:space="preserve">použít poskytnutou dotaci pouze na činnosti, které jsou </w:t>
      </w:r>
      <w:r w:rsidR="00FA3DD3" w:rsidRPr="009072AB">
        <w:rPr>
          <w:rFonts w:asciiTheme="minorHAnsi" w:hAnsiTheme="minorHAnsi"/>
          <w:snapToGrid w:val="0"/>
          <w:sz w:val="22"/>
          <w:szCs w:val="22"/>
        </w:rPr>
        <w:t>v</w:t>
      </w:r>
      <w:r w:rsidR="00025184">
        <w:rPr>
          <w:rFonts w:asciiTheme="minorHAnsi" w:hAnsiTheme="minorHAnsi"/>
          <w:snapToGrid w:val="0"/>
          <w:sz w:val="22"/>
          <w:szCs w:val="22"/>
        </w:rPr>
        <w:t> </w:t>
      </w:r>
      <w:r w:rsidR="00FA3DD3" w:rsidRPr="009072AB">
        <w:rPr>
          <w:rFonts w:asciiTheme="minorHAnsi" w:hAnsiTheme="minorHAnsi"/>
          <w:snapToGrid w:val="0"/>
          <w:sz w:val="22"/>
          <w:szCs w:val="22"/>
        </w:rPr>
        <w:t>souladu s</w:t>
      </w:r>
      <w:r w:rsidR="00025184">
        <w:rPr>
          <w:rFonts w:asciiTheme="minorHAnsi" w:hAnsiTheme="minorHAnsi"/>
          <w:snapToGrid w:val="0"/>
          <w:sz w:val="22"/>
          <w:szCs w:val="22"/>
        </w:rPr>
        <w:t> </w:t>
      </w:r>
      <w:r w:rsidR="00FA3DD3" w:rsidRPr="009072AB">
        <w:rPr>
          <w:rFonts w:asciiTheme="minorHAnsi" w:hAnsiTheme="minorHAnsi"/>
          <w:snapToGrid w:val="0"/>
          <w:sz w:val="22"/>
          <w:szCs w:val="22"/>
        </w:rPr>
        <w:t>veřejnoprávní smlouvou</w:t>
      </w:r>
      <w:r w:rsidRPr="009072AB">
        <w:rPr>
          <w:rFonts w:asciiTheme="minorHAnsi" w:hAnsiTheme="minorHAnsi"/>
          <w:snapToGrid w:val="0"/>
          <w:sz w:val="22"/>
          <w:szCs w:val="22"/>
        </w:rPr>
        <w:t xml:space="preserve">. </w:t>
      </w:r>
      <w:r w:rsidRPr="009072AB">
        <w:rPr>
          <w:rFonts w:asciiTheme="minorHAnsi" w:hAnsiTheme="minorHAnsi"/>
          <w:snapToGrid w:val="0"/>
          <w:sz w:val="22"/>
          <w:szCs w:val="22"/>
        </w:rPr>
        <w:lastRenderedPageBreak/>
        <w:t>Odpovědnost za to, že poskytnuté prostředky budou použity pouze ke sjednanému účelu, nese statutární zástupce organizace (příjemce)</w:t>
      </w:r>
      <w:r w:rsidR="00FA3DD3" w:rsidRPr="009072AB">
        <w:rPr>
          <w:rFonts w:asciiTheme="minorHAnsi" w:hAnsiTheme="minorHAnsi"/>
          <w:snapToGrid w:val="0"/>
          <w:sz w:val="22"/>
          <w:szCs w:val="22"/>
        </w:rPr>
        <w:t>.</w:t>
      </w:r>
      <w:r w:rsidRPr="009072AB">
        <w:rPr>
          <w:rFonts w:asciiTheme="minorHAnsi" w:hAnsiTheme="minorHAnsi"/>
          <w:snapToGrid w:val="0"/>
          <w:sz w:val="22"/>
          <w:szCs w:val="22"/>
        </w:rPr>
        <w:t xml:space="preserve"> </w:t>
      </w:r>
      <w:r w:rsidR="00FA3DD3" w:rsidRPr="009072AB">
        <w:rPr>
          <w:rFonts w:asciiTheme="minorHAnsi" w:hAnsiTheme="minorHAnsi"/>
          <w:snapToGrid w:val="0"/>
          <w:sz w:val="22"/>
          <w:szCs w:val="22"/>
        </w:rPr>
        <w:t>V</w:t>
      </w:r>
      <w:r w:rsidR="00025184">
        <w:rPr>
          <w:rFonts w:asciiTheme="minorHAnsi" w:hAnsiTheme="minorHAnsi"/>
          <w:snapToGrid w:val="0"/>
          <w:sz w:val="22"/>
          <w:szCs w:val="22"/>
        </w:rPr>
        <w:t> </w:t>
      </w:r>
      <w:r w:rsidRPr="009072AB">
        <w:rPr>
          <w:rFonts w:asciiTheme="minorHAnsi" w:hAnsiTheme="minorHAnsi"/>
          <w:snapToGrid w:val="0"/>
          <w:sz w:val="22"/>
          <w:szCs w:val="22"/>
        </w:rPr>
        <w:t>případě změn v</w:t>
      </w:r>
      <w:r w:rsidR="00025184">
        <w:rPr>
          <w:rFonts w:asciiTheme="minorHAnsi" w:hAnsiTheme="minorHAnsi"/>
          <w:snapToGrid w:val="0"/>
          <w:sz w:val="22"/>
          <w:szCs w:val="22"/>
        </w:rPr>
        <w:t> </w:t>
      </w:r>
      <w:r w:rsidRPr="009072AB">
        <w:rPr>
          <w:rFonts w:asciiTheme="minorHAnsi" w:hAnsiTheme="minorHAnsi"/>
          <w:snapToGrid w:val="0"/>
          <w:sz w:val="22"/>
          <w:szCs w:val="22"/>
        </w:rPr>
        <w:t xml:space="preserve">osobě statutárního zástupce je nový statutární zástupce povinen písemným prohlášením </w:t>
      </w:r>
      <w:r w:rsidR="00FA3DD3" w:rsidRPr="009072AB">
        <w:rPr>
          <w:rFonts w:asciiTheme="minorHAnsi" w:hAnsiTheme="minorHAnsi"/>
          <w:snapToGrid w:val="0"/>
          <w:sz w:val="22"/>
          <w:szCs w:val="22"/>
        </w:rPr>
        <w:t>převzít odpovědnost vyplývající ze stávající veřejnoprávní smlouvy</w:t>
      </w:r>
      <w:r w:rsidRPr="009072AB">
        <w:rPr>
          <w:rFonts w:asciiTheme="minorHAnsi" w:hAnsiTheme="minorHAnsi"/>
          <w:snapToGrid w:val="0"/>
          <w:sz w:val="22"/>
          <w:szCs w:val="22"/>
        </w:rPr>
        <w:t>,</w:t>
      </w:r>
    </w:p>
    <w:p w14:paraId="22E35CAA" w14:textId="2EF48FF7" w:rsidR="00266E22" w:rsidRPr="009072AB" w:rsidRDefault="00266E22" w:rsidP="00D66616">
      <w:pPr>
        <w:widowControl w:val="0"/>
        <w:numPr>
          <w:ilvl w:val="1"/>
          <w:numId w:val="27"/>
        </w:numPr>
        <w:spacing w:line="259" w:lineRule="auto"/>
        <w:ind w:left="851" w:hanging="425"/>
        <w:jc w:val="both"/>
        <w:rPr>
          <w:rFonts w:asciiTheme="minorHAnsi" w:hAnsiTheme="minorHAnsi"/>
          <w:snapToGrid w:val="0"/>
          <w:sz w:val="22"/>
          <w:szCs w:val="22"/>
        </w:rPr>
      </w:pPr>
      <w:r w:rsidRPr="009072AB">
        <w:rPr>
          <w:rFonts w:asciiTheme="minorHAnsi" w:hAnsiTheme="minorHAnsi"/>
          <w:snapToGrid w:val="0"/>
          <w:sz w:val="22"/>
          <w:szCs w:val="22"/>
        </w:rPr>
        <w:t>v</w:t>
      </w:r>
      <w:r w:rsidR="00025184">
        <w:rPr>
          <w:rFonts w:asciiTheme="minorHAnsi" w:hAnsiTheme="minorHAnsi"/>
          <w:snapToGrid w:val="0"/>
          <w:sz w:val="22"/>
          <w:szCs w:val="22"/>
        </w:rPr>
        <w:t> </w:t>
      </w:r>
      <w:r w:rsidRPr="009072AB">
        <w:rPr>
          <w:rFonts w:asciiTheme="minorHAnsi" w:hAnsiTheme="minorHAnsi"/>
          <w:snapToGrid w:val="0"/>
          <w:sz w:val="22"/>
          <w:szCs w:val="22"/>
        </w:rPr>
        <w:t xml:space="preserve">konkrétních případech předložit na požádání </w:t>
      </w:r>
      <w:r w:rsidR="00C55D58" w:rsidRPr="009072AB">
        <w:rPr>
          <w:rFonts w:asciiTheme="minorHAnsi" w:hAnsiTheme="minorHAnsi"/>
          <w:snapToGrid w:val="0"/>
          <w:sz w:val="22"/>
          <w:szCs w:val="22"/>
        </w:rPr>
        <w:t>reálné</w:t>
      </w:r>
      <w:r w:rsidRPr="009072AB">
        <w:rPr>
          <w:rFonts w:asciiTheme="minorHAnsi" w:hAnsiTheme="minorHAnsi"/>
          <w:snapToGrid w:val="0"/>
          <w:sz w:val="22"/>
          <w:szCs w:val="22"/>
        </w:rPr>
        <w:t xml:space="preserve"> údaje o </w:t>
      </w:r>
      <w:r w:rsidR="00553B8B" w:rsidRPr="009072AB">
        <w:rPr>
          <w:rFonts w:asciiTheme="minorHAnsi" w:hAnsiTheme="minorHAnsi"/>
          <w:snapToGrid w:val="0"/>
          <w:sz w:val="22"/>
          <w:szCs w:val="22"/>
        </w:rPr>
        <w:t>celkové činnosti organizace</w:t>
      </w:r>
      <w:r w:rsidRPr="009072AB">
        <w:rPr>
          <w:rFonts w:asciiTheme="minorHAnsi" w:hAnsiTheme="minorHAnsi"/>
          <w:snapToGrid w:val="0"/>
          <w:sz w:val="22"/>
          <w:szCs w:val="22"/>
        </w:rPr>
        <w:t>,</w:t>
      </w:r>
    </w:p>
    <w:p w14:paraId="0766AAD9" w14:textId="7D3E1E62" w:rsidR="00266E22" w:rsidRPr="009072AB" w:rsidRDefault="00266E22" w:rsidP="00D66616">
      <w:pPr>
        <w:pStyle w:val="Zkladntext"/>
        <w:widowControl w:val="0"/>
        <w:numPr>
          <w:ilvl w:val="1"/>
          <w:numId w:val="27"/>
        </w:numPr>
        <w:spacing w:line="259" w:lineRule="auto"/>
        <w:ind w:left="851" w:hanging="425"/>
        <w:jc w:val="both"/>
        <w:rPr>
          <w:rFonts w:asciiTheme="minorHAnsi" w:hAnsiTheme="minorHAnsi"/>
          <w:i w:val="0"/>
          <w:color w:val="auto"/>
          <w:sz w:val="22"/>
          <w:szCs w:val="22"/>
        </w:rPr>
      </w:pPr>
      <w:r w:rsidRPr="009072AB">
        <w:rPr>
          <w:rFonts w:asciiTheme="minorHAnsi" w:hAnsiTheme="minorHAnsi"/>
          <w:i w:val="0"/>
          <w:color w:val="auto"/>
          <w:sz w:val="22"/>
          <w:szCs w:val="22"/>
        </w:rPr>
        <w:t xml:space="preserve">umožnit členům </w:t>
      </w:r>
      <w:r w:rsidR="00553B8B" w:rsidRPr="009072AB">
        <w:rPr>
          <w:rFonts w:asciiTheme="minorHAnsi" w:hAnsiTheme="minorHAnsi"/>
          <w:i w:val="0"/>
          <w:color w:val="auto"/>
          <w:sz w:val="22"/>
          <w:szCs w:val="22"/>
        </w:rPr>
        <w:t>k</w:t>
      </w:r>
      <w:r w:rsidRPr="009072AB">
        <w:rPr>
          <w:rFonts w:asciiTheme="minorHAnsi" w:hAnsiTheme="minorHAnsi"/>
          <w:i w:val="0"/>
          <w:color w:val="auto"/>
          <w:sz w:val="22"/>
          <w:szCs w:val="22"/>
        </w:rPr>
        <w:t xml:space="preserve">omise a </w:t>
      </w:r>
      <w:r w:rsidR="00553B8B" w:rsidRPr="009072AB">
        <w:rPr>
          <w:rFonts w:asciiTheme="minorHAnsi" w:hAnsiTheme="minorHAnsi"/>
          <w:i w:val="0"/>
          <w:color w:val="auto"/>
          <w:sz w:val="22"/>
          <w:szCs w:val="22"/>
        </w:rPr>
        <w:t>pracovníkům</w:t>
      </w:r>
      <w:r w:rsidRPr="009072AB">
        <w:rPr>
          <w:rFonts w:asciiTheme="minorHAnsi" w:hAnsiTheme="minorHAnsi"/>
          <w:i w:val="0"/>
          <w:color w:val="auto"/>
          <w:sz w:val="22"/>
          <w:szCs w:val="22"/>
        </w:rPr>
        <w:t xml:space="preserve"> </w:t>
      </w:r>
      <w:r w:rsidR="002D2301">
        <w:rPr>
          <w:rFonts w:asciiTheme="minorHAnsi" w:hAnsiTheme="minorHAnsi"/>
          <w:i w:val="0"/>
          <w:color w:val="auto"/>
          <w:sz w:val="22"/>
          <w:szCs w:val="22"/>
        </w:rPr>
        <w:t>odboru sociálních věcí</w:t>
      </w:r>
      <w:r w:rsidR="00553B8B" w:rsidRPr="009072AB">
        <w:rPr>
          <w:rFonts w:asciiTheme="minorHAnsi" w:hAnsiTheme="minorHAnsi"/>
          <w:i w:val="0"/>
          <w:color w:val="auto"/>
          <w:sz w:val="22"/>
          <w:szCs w:val="22"/>
        </w:rPr>
        <w:t> </w:t>
      </w:r>
      <w:bookmarkStart w:id="29" w:name="_Hlk183696782"/>
      <w:r w:rsidRPr="009072AB">
        <w:rPr>
          <w:rFonts w:asciiTheme="minorHAnsi" w:hAnsiTheme="minorHAnsi"/>
          <w:i w:val="0"/>
          <w:color w:val="auto"/>
          <w:sz w:val="22"/>
          <w:szCs w:val="22"/>
        </w:rPr>
        <w:t>M</w:t>
      </w:r>
      <w:r w:rsidR="00553B8B" w:rsidRPr="009072AB">
        <w:rPr>
          <w:rFonts w:asciiTheme="minorHAnsi" w:hAnsiTheme="minorHAnsi"/>
          <w:i w:val="0"/>
          <w:color w:val="auto"/>
          <w:sz w:val="22"/>
          <w:szCs w:val="22"/>
        </w:rPr>
        <w:t xml:space="preserve">agistrátu </w:t>
      </w:r>
      <w:r w:rsidRPr="009072AB">
        <w:rPr>
          <w:rFonts w:asciiTheme="minorHAnsi" w:hAnsiTheme="minorHAnsi"/>
          <w:i w:val="0"/>
          <w:color w:val="auto"/>
          <w:sz w:val="22"/>
          <w:szCs w:val="22"/>
        </w:rPr>
        <w:t>m</w:t>
      </w:r>
      <w:r w:rsidR="00553B8B" w:rsidRPr="009072AB">
        <w:rPr>
          <w:rFonts w:asciiTheme="minorHAnsi" w:hAnsiTheme="minorHAnsi"/>
          <w:i w:val="0"/>
          <w:color w:val="auto"/>
          <w:sz w:val="22"/>
          <w:szCs w:val="22"/>
        </w:rPr>
        <w:t xml:space="preserve">ěsta </w:t>
      </w:r>
      <w:r w:rsidRPr="009072AB">
        <w:rPr>
          <w:rFonts w:asciiTheme="minorHAnsi" w:hAnsiTheme="minorHAnsi"/>
          <w:i w:val="0"/>
          <w:color w:val="auto"/>
          <w:sz w:val="22"/>
          <w:szCs w:val="22"/>
        </w:rPr>
        <w:t>P</w:t>
      </w:r>
      <w:r w:rsidR="00553B8B" w:rsidRPr="009072AB">
        <w:rPr>
          <w:rFonts w:asciiTheme="minorHAnsi" w:hAnsiTheme="minorHAnsi"/>
          <w:i w:val="0"/>
          <w:color w:val="auto"/>
          <w:sz w:val="22"/>
          <w:szCs w:val="22"/>
        </w:rPr>
        <w:t>ardubic</w:t>
      </w:r>
      <w:r w:rsidRPr="009072AB">
        <w:rPr>
          <w:rFonts w:asciiTheme="minorHAnsi" w:hAnsiTheme="minorHAnsi"/>
          <w:i w:val="0"/>
          <w:color w:val="auto"/>
          <w:sz w:val="22"/>
          <w:szCs w:val="22"/>
        </w:rPr>
        <w:t xml:space="preserve"> </w:t>
      </w:r>
      <w:bookmarkEnd w:id="29"/>
      <w:r w:rsidRPr="009072AB">
        <w:rPr>
          <w:rFonts w:asciiTheme="minorHAnsi" w:hAnsiTheme="minorHAnsi"/>
          <w:i w:val="0"/>
          <w:color w:val="auto"/>
          <w:sz w:val="22"/>
          <w:szCs w:val="22"/>
        </w:rPr>
        <w:t>seznámit se s</w:t>
      </w:r>
      <w:r w:rsidR="00025184">
        <w:rPr>
          <w:rFonts w:asciiTheme="minorHAnsi" w:hAnsiTheme="minorHAnsi"/>
          <w:i w:val="0"/>
          <w:color w:val="auto"/>
          <w:sz w:val="22"/>
          <w:szCs w:val="22"/>
        </w:rPr>
        <w:t> </w:t>
      </w:r>
      <w:r w:rsidRPr="009072AB">
        <w:rPr>
          <w:rFonts w:asciiTheme="minorHAnsi" w:hAnsiTheme="minorHAnsi"/>
          <w:i w:val="0"/>
          <w:color w:val="auto"/>
          <w:sz w:val="22"/>
          <w:szCs w:val="22"/>
        </w:rPr>
        <w:t>realizací činnosti, související s</w:t>
      </w:r>
      <w:r w:rsidR="00025184">
        <w:rPr>
          <w:rFonts w:asciiTheme="minorHAnsi" w:hAnsiTheme="minorHAnsi"/>
          <w:i w:val="0"/>
          <w:color w:val="auto"/>
          <w:sz w:val="22"/>
          <w:szCs w:val="22"/>
        </w:rPr>
        <w:t> </w:t>
      </w:r>
      <w:r w:rsidRPr="009072AB">
        <w:rPr>
          <w:rFonts w:asciiTheme="minorHAnsi" w:hAnsiTheme="minorHAnsi"/>
          <w:i w:val="0"/>
          <w:color w:val="auto"/>
          <w:sz w:val="22"/>
          <w:szCs w:val="22"/>
        </w:rPr>
        <w:t>poskytnutou finanční dotací a poskytnout součinnost při provádění finanční kontroly,</w:t>
      </w:r>
    </w:p>
    <w:p w14:paraId="08B4F478" w14:textId="2A531C9C" w:rsidR="00266E22" w:rsidRPr="009072AB" w:rsidRDefault="00266E22" w:rsidP="00D66616">
      <w:pPr>
        <w:widowControl w:val="0"/>
        <w:numPr>
          <w:ilvl w:val="1"/>
          <w:numId w:val="27"/>
        </w:numPr>
        <w:spacing w:line="259" w:lineRule="auto"/>
        <w:ind w:left="851" w:hanging="425"/>
        <w:jc w:val="both"/>
        <w:rPr>
          <w:rFonts w:asciiTheme="minorHAnsi" w:hAnsiTheme="minorHAnsi"/>
          <w:snapToGrid w:val="0"/>
          <w:sz w:val="22"/>
          <w:szCs w:val="22"/>
        </w:rPr>
      </w:pPr>
      <w:r w:rsidRPr="009072AB">
        <w:rPr>
          <w:rFonts w:asciiTheme="minorHAnsi" w:hAnsiTheme="minorHAnsi"/>
          <w:snapToGrid w:val="0"/>
          <w:sz w:val="22"/>
          <w:szCs w:val="22"/>
        </w:rPr>
        <w:t xml:space="preserve">neprodleně oznámit odboru sociálních věcí </w:t>
      </w:r>
      <w:r w:rsidR="000F5749" w:rsidRPr="009072AB">
        <w:rPr>
          <w:rFonts w:asciiTheme="minorHAnsi" w:hAnsiTheme="minorHAnsi"/>
          <w:sz w:val="22"/>
          <w:szCs w:val="22"/>
        </w:rPr>
        <w:t xml:space="preserve">Magistrátu města Pardubic </w:t>
      </w:r>
      <w:r w:rsidRPr="009072AB">
        <w:rPr>
          <w:rFonts w:asciiTheme="minorHAnsi" w:hAnsiTheme="minorHAnsi"/>
          <w:snapToGrid w:val="0"/>
          <w:sz w:val="22"/>
          <w:szCs w:val="22"/>
        </w:rPr>
        <w:t>změnu stanov, bankovního spojení, statutárního zástupce a jiné změny (např. změna v</w:t>
      </w:r>
      <w:r w:rsidR="00025184">
        <w:rPr>
          <w:rFonts w:asciiTheme="minorHAnsi" w:hAnsiTheme="minorHAnsi"/>
          <w:snapToGrid w:val="0"/>
          <w:sz w:val="22"/>
          <w:szCs w:val="22"/>
        </w:rPr>
        <w:t> </w:t>
      </w:r>
      <w:r w:rsidRPr="009072AB">
        <w:rPr>
          <w:rFonts w:asciiTheme="minorHAnsi" w:hAnsiTheme="minorHAnsi"/>
          <w:snapToGrid w:val="0"/>
          <w:sz w:val="22"/>
          <w:szCs w:val="22"/>
        </w:rPr>
        <w:t>projektu), které mohou podstatně ovlivnit náplň aktivit a způsob finančního hospodaření,</w:t>
      </w:r>
    </w:p>
    <w:p w14:paraId="21134476" w14:textId="684146E3" w:rsidR="00266E22" w:rsidRPr="009072AB" w:rsidRDefault="00266E22" w:rsidP="00D66616">
      <w:pPr>
        <w:widowControl w:val="0"/>
        <w:numPr>
          <w:ilvl w:val="1"/>
          <w:numId w:val="27"/>
        </w:numPr>
        <w:spacing w:line="259" w:lineRule="auto"/>
        <w:ind w:left="851" w:hanging="425"/>
        <w:jc w:val="both"/>
        <w:rPr>
          <w:rFonts w:asciiTheme="minorHAnsi" w:hAnsiTheme="minorHAnsi"/>
          <w:snapToGrid w:val="0"/>
          <w:sz w:val="22"/>
          <w:szCs w:val="22"/>
        </w:rPr>
      </w:pPr>
      <w:r w:rsidRPr="009072AB">
        <w:rPr>
          <w:rFonts w:asciiTheme="minorHAnsi" w:hAnsiTheme="minorHAnsi"/>
          <w:snapToGrid w:val="0"/>
          <w:sz w:val="22"/>
          <w:szCs w:val="22"/>
        </w:rPr>
        <w:t>předložit výroční zprávu</w:t>
      </w:r>
      <w:r w:rsidR="00D269BC">
        <w:rPr>
          <w:rFonts w:asciiTheme="minorHAnsi" w:hAnsiTheme="minorHAnsi"/>
          <w:snapToGrid w:val="0"/>
          <w:sz w:val="22"/>
          <w:szCs w:val="22"/>
        </w:rPr>
        <w:t xml:space="preserve"> (</w:t>
      </w:r>
      <w:r w:rsidR="0011315A">
        <w:rPr>
          <w:rFonts w:asciiTheme="minorHAnsi" w:hAnsiTheme="minorHAnsi"/>
          <w:snapToGrid w:val="0"/>
          <w:sz w:val="22"/>
          <w:szCs w:val="22"/>
        </w:rPr>
        <w:t xml:space="preserve">možno i </w:t>
      </w:r>
      <w:r w:rsidR="00D269BC">
        <w:rPr>
          <w:rFonts w:asciiTheme="minorHAnsi" w:hAnsiTheme="minorHAnsi"/>
          <w:snapToGrid w:val="0"/>
          <w:sz w:val="22"/>
          <w:szCs w:val="22"/>
        </w:rPr>
        <w:t>v elektronické podobě)</w:t>
      </w:r>
      <w:r w:rsidRPr="009072AB">
        <w:rPr>
          <w:rFonts w:asciiTheme="minorHAnsi" w:hAnsiTheme="minorHAnsi"/>
          <w:snapToGrid w:val="0"/>
          <w:sz w:val="22"/>
          <w:szCs w:val="22"/>
        </w:rPr>
        <w:t xml:space="preserve"> včetně výsledku hospodaření za období poskytované dotace nejpozději do 30. září následujícího roku,</w:t>
      </w:r>
    </w:p>
    <w:p w14:paraId="7B36246D" w14:textId="2227FF16" w:rsidR="00266E22" w:rsidRDefault="00266E22" w:rsidP="00D66616">
      <w:pPr>
        <w:numPr>
          <w:ilvl w:val="1"/>
          <w:numId w:val="27"/>
        </w:numPr>
        <w:spacing w:line="259" w:lineRule="auto"/>
        <w:ind w:left="851" w:hanging="425"/>
        <w:jc w:val="both"/>
        <w:rPr>
          <w:rFonts w:asciiTheme="minorHAnsi" w:hAnsiTheme="minorHAnsi"/>
          <w:sz w:val="22"/>
          <w:szCs w:val="22"/>
        </w:rPr>
      </w:pPr>
      <w:r w:rsidRPr="009072AB">
        <w:rPr>
          <w:rFonts w:asciiTheme="minorHAnsi" w:hAnsiTheme="minorHAnsi"/>
          <w:sz w:val="22"/>
          <w:szCs w:val="22"/>
        </w:rPr>
        <w:t>vhodnou formou prezentovat poskytovatele dotace na veřejnosti.</w:t>
      </w:r>
      <w:r w:rsidR="00553B8B" w:rsidRPr="009072AB">
        <w:rPr>
          <w:rFonts w:asciiTheme="minorHAnsi" w:hAnsiTheme="minorHAnsi"/>
          <w:sz w:val="22"/>
          <w:szCs w:val="22"/>
        </w:rPr>
        <w:t xml:space="preserve"> Jakékoliv použití loga </w:t>
      </w:r>
      <w:r w:rsidR="0034615F" w:rsidRPr="009072AB">
        <w:rPr>
          <w:rFonts w:asciiTheme="minorHAnsi" w:hAnsiTheme="minorHAnsi"/>
          <w:sz w:val="22"/>
          <w:szCs w:val="22"/>
        </w:rPr>
        <w:t xml:space="preserve">statutárního </w:t>
      </w:r>
      <w:r w:rsidR="00553B8B" w:rsidRPr="009072AB">
        <w:rPr>
          <w:rFonts w:asciiTheme="minorHAnsi" w:hAnsiTheme="minorHAnsi"/>
          <w:sz w:val="22"/>
          <w:szCs w:val="22"/>
        </w:rPr>
        <w:t>města Pardu</w:t>
      </w:r>
      <w:r w:rsidR="00AA0292" w:rsidRPr="009072AB">
        <w:rPr>
          <w:rFonts w:asciiTheme="minorHAnsi" w:hAnsiTheme="minorHAnsi"/>
          <w:sz w:val="22"/>
          <w:szCs w:val="22"/>
        </w:rPr>
        <w:t>bic musí být schváleno Kanceláří</w:t>
      </w:r>
      <w:r w:rsidR="00553B8B" w:rsidRPr="009072AB">
        <w:rPr>
          <w:rFonts w:asciiTheme="minorHAnsi" w:hAnsiTheme="minorHAnsi"/>
          <w:sz w:val="22"/>
          <w:szCs w:val="22"/>
        </w:rPr>
        <w:t xml:space="preserve"> primátora, úsekem vnějších vztahů Magistrátu města Pardubic. Náhledy na schválení použití loga bude příjemce dotace zasílat na e-mailovou adresu </w:t>
      </w:r>
      <w:hyperlink r:id="rId12" w:history="1">
        <w:r w:rsidR="00866D8C" w:rsidRPr="00424A18">
          <w:rPr>
            <w:rStyle w:val="Hypertextovodkaz"/>
            <w:rFonts w:asciiTheme="minorHAnsi" w:hAnsiTheme="minorHAnsi"/>
            <w:color w:val="auto"/>
            <w:sz w:val="22"/>
            <w:szCs w:val="22"/>
          </w:rPr>
          <w:t>propagace@mmp.cz</w:t>
        </w:r>
      </w:hyperlink>
      <w:r w:rsidR="00553B8B" w:rsidRPr="00424A18">
        <w:rPr>
          <w:rFonts w:asciiTheme="minorHAnsi" w:hAnsiTheme="minorHAnsi"/>
          <w:sz w:val="22"/>
          <w:szCs w:val="22"/>
        </w:rPr>
        <w:t>.</w:t>
      </w:r>
    </w:p>
    <w:p w14:paraId="7371B785" w14:textId="77777777" w:rsidR="00EA19C3" w:rsidRPr="009072AB" w:rsidRDefault="00EA19C3" w:rsidP="00D66616">
      <w:pPr>
        <w:spacing w:line="259" w:lineRule="auto"/>
        <w:ind w:left="1440"/>
        <w:jc w:val="both"/>
        <w:rPr>
          <w:rFonts w:asciiTheme="minorHAnsi" w:hAnsiTheme="minorHAnsi"/>
          <w:sz w:val="22"/>
          <w:szCs w:val="22"/>
        </w:rPr>
      </w:pPr>
    </w:p>
    <w:p w14:paraId="336F4A77" w14:textId="4E31BD99" w:rsidR="00E31F8E" w:rsidRPr="004167FB" w:rsidRDefault="00E31F8E" w:rsidP="00D66616">
      <w:pPr>
        <w:pStyle w:val="Odstavecseseznamem"/>
        <w:numPr>
          <w:ilvl w:val="0"/>
          <w:numId w:val="26"/>
        </w:numPr>
        <w:spacing w:line="259" w:lineRule="auto"/>
        <w:jc w:val="both"/>
        <w:rPr>
          <w:rFonts w:asciiTheme="minorHAnsi" w:hAnsiTheme="minorHAnsi"/>
          <w:sz w:val="22"/>
          <w:szCs w:val="22"/>
        </w:rPr>
      </w:pPr>
      <w:r w:rsidRPr="00E31F8E">
        <w:rPr>
          <w:rFonts w:asciiTheme="minorHAnsi" w:hAnsiTheme="minorHAnsi"/>
          <w:sz w:val="22"/>
          <w:szCs w:val="22"/>
        </w:rPr>
        <w:t>Dotace nebude poskytnuta žadateli, který neodevzdal vyúčtování dotace za předcházející kalendářní rok</w:t>
      </w:r>
      <w:r w:rsidR="00424A18" w:rsidRPr="004167FB">
        <w:rPr>
          <w:rFonts w:asciiTheme="minorHAnsi" w:hAnsiTheme="minorHAnsi"/>
          <w:sz w:val="22"/>
          <w:szCs w:val="22"/>
        </w:rPr>
        <w:t>,</w:t>
      </w:r>
      <w:r w:rsidR="001E2418" w:rsidRPr="004167FB">
        <w:rPr>
          <w:rFonts w:asciiTheme="minorHAnsi" w:hAnsiTheme="minorHAnsi"/>
          <w:sz w:val="22"/>
          <w:szCs w:val="22"/>
        </w:rPr>
        <w:t xml:space="preserve"> pokud není ve veřejnoprávní smlouvě o poskytnutí dotace uvedeno jinak</w:t>
      </w:r>
      <w:r w:rsidRPr="004167FB">
        <w:rPr>
          <w:rFonts w:asciiTheme="minorHAnsi" w:hAnsiTheme="minorHAnsi"/>
          <w:sz w:val="22"/>
          <w:szCs w:val="22"/>
        </w:rPr>
        <w:t>.</w:t>
      </w:r>
    </w:p>
    <w:p w14:paraId="4C79CCD9" w14:textId="77777777" w:rsidR="00E31F8E" w:rsidRPr="00945C4B" w:rsidRDefault="00E31F8E" w:rsidP="00D66616">
      <w:pPr>
        <w:pStyle w:val="Odstavecseseznamem"/>
        <w:spacing w:line="259" w:lineRule="auto"/>
        <w:ind w:left="360"/>
        <w:jc w:val="both"/>
        <w:rPr>
          <w:rFonts w:asciiTheme="minorHAnsi" w:hAnsiTheme="minorHAnsi"/>
          <w:color w:val="FF0000"/>
          <w:sz w:val="22"/>
          <w:szCs w:val="22"/>
        </w:rPr>
      </w:pPr>
    </w:p>
    <w:p w14:paraId="1C5D88A6" w14:textId="123B80F1" w:rsidR="005F7B5D" w:rsidRDefault="00EA19C3" w:rsidP="00D66616">
      <w:pPr>
        <w:pStyle w:val="Odstavecseseznamem"/>
        <w:numPr>
          <w:ilvl w:val="0"/>
          <w:numId w:val="26"/>
        </w:numPr>
        <w:spacing w:line="259" w:lineRule="auto"/>
        <w:jc w:val="both"/>
        <w:rPr>
          <w:rFonts w:asciiTheme="minorHAnsi" w:hAnsiTheme="minorHAnsi"/>
          <w:sz w:val="22"/>
          <w:szCs w:val="22"/>
        </w:rPr>
      </w:pPr>
      <w:r w:rsidRPr="00EA19C3">
        <w:rPr>
          <w:rFonts w:asciiTheme="minorHAnsi" w:hAnsiTheme="minorHAnsi"/>
          <w:sz w:val="22"/>
          <w:szCs w:val="22"/>
        </w:rPr>
        <w:t>Na poskytnutí dotace není právní nárok.</w:t>
      </w:r>
    </w:p>
    <w:p w14:paraId="6EA5E055" w14:textId="77777777" w:rsidR="005F7B5D" w:rsidRPr="00873A55" w:rsidRDefault="005F7B5D" w:rsidP="00D66616">
      <w:pPr>
        <w:pStyle w:val="Odstavecseseznamem"/>
        <w:spacing w:line="259" w:lineRule="auto"/>
        <w:rPr>
          <w:rFonts w:asciiTheme="minorHAnsi" w:hAnsiTheme="minorHAnsi"/>
          <w:sz w:val="22"/>
          <w:szCs w:val="22"/>
        </w:rPr>
      </w:pPr>
    </w:p>
    <w:p w14:paraId="0D0E0A18" w14:textId="186ACAAA" w:rsidR="005F7B5D" w:rsidRPr="004167FB" w:rsidRDefault="005F7B5D" w:rsidP="00D66616">
      <w:pPr>
        <w:pStyle w:val="Odstavecseseznamem"/>
        <w:numPr>
          <w:ilvl w:val="0"/>
          <w:numId w:val="26"/>
        </w:numPr>
        <w:spacing w:line="259" w:lineRule="auto"/>
        <w:contextualSpacing/>
        <w:jc w:val="both"/>
        <w:rPr>
          <w:rFonts w:ascii="Calibri" w:hAnsi="Calibri"/>
          <w:sz w:val="22"/>
          <w:szCs w:val="22"/>
          <w:lang w:eastAsia="en-US"/>
        </w:rPr>
      </w:pPr>
      <w:r w:rsidRPr="004167FB">
        <w:rPr>
          <w:rFonts w:ascii="Calibri" w:hAnsi="Calibri"/>
          <w:sz w:val="22"/>
          <w:szCs w:val="22"/>
          <w:lang w:eastAsia="en-US"/>
        </w:rPr>
        <w:t>Dotace se poskytuje prostřednictvím písemné veřejnoprávní smlouvy o poskytnutí dotace uzavřené mezi statutárním městem Pardubice (poskytovatelem) a žadatelem (příjemcem). Smlouva o poskytnutí dotace</w:t>
      </w:r>
      <w:r w:rsidR="000F5749" w:rsidRPr="004167FB">
        <w:rPr>
          <w:rFonts w:ascii="Calibri" w:hAnsi="Calibri"/>
          <w:sz w:val="22"/>
          <w:szCs w:val="22"/>
          <w:lang w:eastAsia="en-US"/>
        </w:rPr>
        <w:t xml:space="preserve"> na základě žádosti o dotaci ve výši</w:t>
      </w:r>
      <w:r w:rsidRPr="004167FB">
        <w:rPr>
          <w:rFonts w:ascii="Calibri" w:hAnsi="Calibri"/>
          <w:sz w:val="22"/>
          <w:szCs w:val="22"/>
          <w:lang w:eastAsia="en-US"/>
        </w:rPr>
        <w:t xml:space="preserve"> nad 250.000 Kč podléhá schválení Zastupitelstvem města Pardubic.</w:t>
      </w:r>
    </w:p>
    <w:p w14:paraId="67206753" w14:textId="6805A345" w:rsidR="00AB6359" w:rsidRPr="00945C4B" w:rsidRDefault="00AB6359" w:rsidP="00D66616">
      <w:pPr>
        <w:spacing w:line="259" w:lineRule="auto"/>
        <w:jc w:val="both"/>
        <w:rPr>
          <w:rFonts w:asciiTheme="minorHAnsi" w:hAnsiTheme="minorHAnsi"/>
          <w:color w:val="FF0000"/>
          <w:sz w:val="22"/>
          <w:szCs w:val="22"/>
        </w:rPr>
      </w:pPr>
    </w:p>
    <w:p w14:paraId="38B7C6E0" w14:textId="0E3B897D" w:rsidR="00FB5FAB" w:rsidRPr="00490C58" w:rsidRDefault="00FB5FAB" w:rsidP="00D66616">
      <w:pPr>
        <w:pStyle w:val="Odstavecseseznamem"/>
        <w:numPr>
          <w:ilvl w:val="0"/>
          <w:numId w:val="26"/>
        </w:numPr>
        <w:spacing w:line="259" w:lineRule="auto"/>
        <w:jc w:val="both"/>
        <w:rPr>
          <w:rFonts w:asciiTheme="minorHAnsi" w:hAnsiTheme="minorHAnsi"/>
          <w:sz w:val="22"/>
          <w:szCs w:val="22"/>
        </w:rPr>
      </w:pPr>
      <w:r w:rsidRPr="000E35DE">
        <w:rPr>
          <w:rFonts w:asciiTheme="minorHAnsi" w:hAnsiTheme="minorHAnsi"/>
          <w:sz w:val="22"/>
          <w:szCs w:val="22"/>
        </w:rPr>
        <w:t xml:space="preserve">Při podpisu smlouvy příjemce doloží: </w:t>
      </w:r>
    </w:p>
    <w:p w14:paraId="5D26E8A4" w14:textId="423E71BC" w:rsidR="00FB5FAB" w:rsidRDefault="00FB5FAB" w:rsidP="00D66616">
      <w:pPr>
        <w:pStyle w:val="Odstavecseseznamem"/>
        <w:numPr>
          <w:ilvl w:val="1"/>
          <w:numId w:val="26"/>
        </w:numPr>
        <w:spacing w:line="259" w:lineRule="auto"/>
        <w:ind w:left="851" w:hanging="425"/>
        <w:jc w:val="both"/>
        <w:rPr>
          <w:rFonts w:asciiTheme="minorHAnsi" w:hAnsiTheme="minorHAnsi"/>
          <w:sz w:val="22"/>
          <w:szCs w:val="22"/>
        </w:rPr>
      </w:pPr>
      <w:r>
        <w:rPr>
          <w:rFonts w:asciiTheme="minorHAnsi" w:hAnsiTheme="minorHAnsi"/>
          <w:sz w:val="22"/>
          <w:szCs w:val="22"/>
        </w:rPr>
        <w:t>čestné prohlášení o neexistenci</w:t>
      </w:r>
      <w:r w:rsidR="000E35DE">
        <w:rPr>
          <w:rFonts w:asciiTheme="minorHAnsi" w:hAnsiTheme="minorHAnsi"/>
          <w:sz w:val="22"/>
          <w:szCs w:val="22"/>
        </w:rPr>
        <w:t xml:space="preserve"> nesplněných závazků po splatnosti vůči statutárnímu městu Pardubice (vč. městských obvodů), obchodním společnostem, jejichž je město přímo či nepřímo ovládající osobou (DpmP, a.s., SmP, a.s., RFP, a.s., BČOV, a.s.), právnickým osobám, jejichž je statutární město Pardubice zakladatelem či zřizovatelem.</w:t>
      </w:r>
    </w:p>
    <w:p w14:paraId="36E7375B" w14:textId="7BDA0A95" w:rsidR="000E35DE" w:rsidRDefault="000E35DE" w:rsidP="00D66616">
      <w:pPr>
        <w:pStyle w:val="Odstavecseseznamem"/>
        <w:numPr>
          <w:ilvl w:val="1"/>
          <w:numId w:val="26"/>
        </w:numPr>
        <w:spacing w:line="259" w:lineRule="auto"/>
        <w:ind w:left="851" w:hanging="425"/>
        <w:jc w:val="both"/>
        <w:rPr>
          <w:rFonts w:asciiTheme="minorHAnsi" w:hAnsiTheme="minorHAnsi"/>
          <w:sz w:val="22"/>
          <w:szCs w:val="22"/>
        </w:rPr>
      </w:pPr>
      <w:r>
        <w:rPr>
          <w:rFonts w:asciiTheme="minorHAnsi" w:hAnsiTheme="minorHAnsi"/>
          <w:sz w:val="22"/>
          <w:szCs w:val="22"/>
        </w:rPr>
        <w:t xml:space="preserve">čestné prohlášení o tom, že organizace není v likvidaci či úpadku a ani nebyl podán návrh na likvidaci či návrh na zahájení insolvenčního </w:t>
      </w:r>
      <w:r w:rsidR="00E84613">
        <w:rPr>
          <w:rFonts w:asciiTheme="minorHAnsi" w:hAnsiTheme="minorHAnsi"/>
          <w:sz w:val="22"/>
          <w:szCs w:val="22"/>
        </w:rPr>
        <w:t>řízení a není vůči němu vedeno exekuční řízení</w:t>
      </w:r>
      <w:r>
        <w:rPr>
          <w:rFonts w:asciiTheme="minorHAnsi" w:hAnsiTheme="minorHAnsi"/>
          <w:sz w:val="22"/>
          <w:szCs w:val="22"/>
        </w:rPr>
        <w:t>.</w:t>
      </w:r>
    </w:p>
    <w:p w14:paraId="0A9096BD" w14:textId="6671DC60" w:rsidR="000E35DE" w:rsidRPr="00490C58" w:rsidRDefault="000E35DE" w:rsidP="00D66616">
      <w:pPr>
        <w:pStyle w:val="Odstavecseseznamem"/>
        <w:numPr>
          <w:ilvl w:val="1"/>
          <w:numId w:val="26"/>
        </w:numPr>
        <w:spacing w:line="259" w:lineRule="auto"/>
        <w:ind w:left="851" w:hanging="425"/>
        <w:jc w:val="both"/>
        <w:rPr>
          <w:rFonts w:asciiTheme="minorHAnsi" w:hAnsiTheme="minorHAnsi"/>
          <w:sz w:val="22"/>
          <w:szCs w:val="22"/>
        </w:rPr>
      </w:pPr>
      <w:r>
        <w:rPr>
          <w:rFonts w:asciiTheme="minorHAnsi" w:hAnsiTheme="minorHAnsi"/>
          <w:sz w:val="22"/>
          <w:szCs w:val="22"/>
        </w:rPr>
        <w:t>v případě dotace nad 50 tis. Kč</w:t>
      </w:r>
      <w:r w:rsidR="00210285">
        <w:rPr>
          <w:rFonts w:asciiTheme="minorHAnsi" w:hAnsiTheme="minorHAnsi"/>
          <w:sz w:val="22"/>
          <w:szCs w:val="22"/>
        </w:rPr>
        <w:t>,</w:t>
      </w:r>
      <w:r>
        <w:rPr>
          <w:rFonts w:asciiTheme="minorHAnsi" w:hAnsiTheme="minorHAnsi"/>
          <w:sz w:val="22"/>
          <w:szCs w:val="22"/>
        </w:rPr>
        <w:t xml:space="preserve"> doloží žadatel potvrzení o neexistenci daňových nedoplatků vůči orgánům Finanční správy ČR vydané finančním úřadem. Potvrzení nesmí být starší 3 měsíců k datu podpisu smlouvy. </w:t>
      </w:r>
    </w:p>
    <w:p w14:paraId="7DEB772A" w14:textId="77777777" w:rsidR="00F032F9" w:rsidRDefault="00F032F9" w:rsidP="00D66616">
      <w:pPr>
        <w:spacing w:line="259" w:lineRule="auto"/>
        <w:jc w:val="center"/>
        <w:rPr>
          <w:rFonts w:asciiTheme="minorHAnsi" w:hAnsiTheme="minorHAnsi"/>
          <w:b/>
          <w:sz w:val="22"/>
          <w:szCs w:val="22"/>
        </w:rPr>
      </w:pPr>
    </w:p>
    <w:p w14:paraId="527C628F" w14:textId="1464E680" w:rsidR="00266E22" w:rsidRPr="009072AB" w:rsidRDefault="00266E22" w:rsidP="00D66616">
      <w:pPr>
        <w:spacing w:line="259" w:lineRule="auto"/>
        <w:jc w:val="center"/>
        <w:rPr>
          <w:rFonts w:asciiTheme="minorHAnsi" w:hAnsiTheme="minorHAnsi"/>
          <w:b/>
          <w:sz w:val="22"/>
          <w:szCs w:val="22"/>
        </w:rPr>
      </w:pPr>
      <w:r w:rsidRPr="009072AB">
        <w:rPr>
          <w:rFonts w:asciiTheme="minorHAnsi" w:hAnsiTheme="minorHAnsi"/>
          <w:b/>
          <w:sz w:val="22"/>
          <w:szCs w:val="22"/>
        </w:rPr>
        <w:t>V</w:t>
      </w:r>
      <w:r w:rsidR="00A970DB">
        <w:rPr>
          <w:rFonts w:asciiTheme="minorHAnsi" w:hAnsiTheme="minorHAnsi"/>
          <w:b/>
          <w:sz w:val="22"/>
          <w:szCs w:val="22"/>
        </w:rPr>
        <w:t>I</w:t>
      </w:r>
      <w:r w:rsidRPr="009072AB">
        <w:rPr>
          <w:rFonts w:asciiTheme="minorHAnsi" w:hAnsiTheme="minorHAnsi"/>
          <w:b/>
          <w:sz w:val="22"/>
          <w:szCs w:val="22"/>
        </w:rPr>
        <w:t>I.</w:t>
      </w:r>
    </w:p>
    <w:p w14:paraId="08DDF7BF" w14:textId="77777777" w:rsidR="00266E22" w:rsidRPr="009072AB" w:rsidRDefault="00266E22" w:rsidP="00D66616">
      <w:pPr>
        <w:spacing w:line="259" w:lineRule="auto"/>
        <w:jc w:val="center"/>
        <w:rPr>
          <w:rFonts w:asciiTheme="minorHAnsi" w:hAnsiTheme="minorHAnsi"/>
          <w:b/>
        </w:rPr>
      </w:pPr>
      <w:r w:rsidRPr="009072AB">
        <w:rPr>
          <w:rFonts w:asciiTheme="minorHAnsi" w:hAnsiTheme="minorHAnsi"/>
          <w:b/>
        </w:rPr>
        <w:t>Vyúčtování a závěrečné vyhodnocení dotace</w:t>
      </w:r>
    </w:p>
    <w:p w14:paraId="46760E29" w14:textId="77777777" w:rsidR="00AA0292" w:rsidRPr="009072AB" w:rsidRDefault="00AA0292" w:rsidP="00D66616">
      <w:pPr>
        <w:spacing w:line="259" w:lineRule="auto"/>
        <w:jc w:val="center"/>
        <w:rPr>
          <w:rFonts w:asciiTheme="minorHAnsi" w:hAnsiTheme="minorHAnsi"/>
          <w:b/>
          <w:sz w:val="22"/>
          <w:szCs w:val="22"/>
        </w:rPr>
      </w:pPr>
    </w:p>
    <w:p w14:paraId="3A0A2871" w14:textId="571A9E78" w:rsidR="00266E22" w:rsidRPr="009072AB" w:rsidRDefault="00266E22" w:rsidP="00D66616">
      <w:pPr>
        <w:widowControl w:val="0"/>
        <w:numPr>
          <w:ilvl w:val="0"/>
          <w:numId w:val="2"/>
        </w:numPr>
        <w:spacing w:line="259" w:lineRule="auto"/>
        <w:jc w:val="both"/>
        <w:rPr>
          <w:rFonts w:asciiTheme="minorHAnsi" w:hAnsiTheme="minorHAnsi"/>
          <w:snapToGrid w:val="0"/>
          <w:sz w:val="22"/>
          <w:szCs w:val="22"/>
        </w:rPr>
      </w:pPr>
      <w:r w:rsidRPr="009072AB">
        <w:rPr>
          <w:rFonts w:asciiTheme="minorHAnsi" w:hAnsiTheme="minorHAnsi"/>
          <w:snapToGrid w:val="0"/>
          <w:sz w:val="22"/>
          <w:szCs w:val="22"/>
        </w:rPr>
        <w:t xml:space="preserve">Příjemce má povinnost vést získanou dotaci ve svém účetnictví odděleně </w:t>
      </w:r>
      <w:r w:rsidRPr="009072AB">
        <w:rPr>
          <w:rFonts w:asciiTheme="minorHAnsi" w:hAnsiTheme="minorHAnsi"/>
          <w:sz w:val="22"/>
          <w:szCs w:val="22"/>
        </w:rPr>
        <w:t>tak, aby z</w:t>
      </w:r>
      <w:r w:rsidR="00025184">
        <w:rPr>
          <w:rFonts w:asciiTheme="minorHAnsi" w:hAnsiTheme="minorHAnsi"/>
          <w:sz w:val="22"/>
          <w:szCs w:val="22"/>
        </w:rPr>
        <w:t> </w:t>
      </w:r>
      <w:r w:rsidRPr="009072AB">
        <w:rPr>
          <w:rFonts w:asciiTheme="minorHAnsi" w:hAnsiTheme="minorHAnsi"/>
          <w:sz w:val="22"/>
          <w:szCs w:val="22"/>
        </w:rPr>
        <w:t>něj bylo možno zjistit údaje o použití dotace.</w:t>
      </w:r>
      <w:r w:rsidR="006826E2" w:rsidRPr="009072AB">
        <w:rPr>
          <w:rFonts w:asciiTheme="minorHAnsi" w:hAnsiTheme="minorHAnsi"/>
          <w:sz w:val="22"/>
          <w:szCs w:val="22"/>
        </w:rPr>
        <w:t xml:space="preserve"> Poskytnutá dotace v</w:t>
      </w:r>
      <w:r w:rsidR="00025184">
        <w:rPr>
          <w:rFonts w:asciiTheme="minorHAnsi" w:hAnsiTheme="minorHAnsi"/>
          <w:sz w:val="22"/>
          <w:szCs w:val="22"/>
        </w:rPr>
        <w:t> </w:t>
      </w:r>
      <w:r w:rsidR="006826E2" w:rsidRPr="009072AB">
        <w:rPr>
          <w:rFonts w:asciiTheme="minorHAnsi" w:hAnsiTheme="minorHAnsi"/>
          <w:sz w:val="22"/>
          <w:szCs w:val="22"/>
        </w:rPr>
        <w:t>daném roce musí být v</w:t>
      </w:r>
      <w:r w:rsidR="00025184">
        <w:rPr>
          <w:rFonts w:asciiTheme="minorHAnsi" w:hAnsiTheme="minorHAnsi"/>
          <w:sz w:val="22"/>
          <w:szCs w:val="22"/>
        </w:rPr>
        <w:t> </w:t>
      </w:r>
      <w:r w:rsidR="006826E2" w:rsidRPr="009072AB">
        <w:rPr>
          <w:rFonts w:asciiTheme="minorHAnsi" w:hAnsiTheme="minorHAnsi"/>
          <w:sz w:val="22"/>
          <w:szCs w:val="22"/>
        </w:rPr>
        <w:t>tomtéž roce využita a vyúčtována</w:t>
      </w:r>
      <w:r w:rsidR="00402D3D">
        <w:rPr>
          <w:rFonts w:asciiTheme="minorHAnsi" w:hAnsiTheme="minorHAnsi"/>
          <w:sz w:val="22"/>
          <w:szCs w:val="22"/>
        </w:rPr>
        <w:t xml:space="preserve"> (pokud není v uzavřené smlouvě ujednáno jinak).</w:t>
      </w:r>
    </w:p>
    <w:p w14:paraId="32BE3FF5" w14:textId="77777777" w:rsidR="00266E22" w:rsidRPr="00490C58" w:rsidRDefault="00266E22" w:rsidP="00D66616">
      <w:pPr>
        <w:widowControl w:val="0"/>
        <w:spacing w:line="259" w:lineRule="auto"/>
        <w:jc w:val="both"/>
        <w:rPr>
          <w:rFonts w:asciiTheme="minorHAnsi" w:hAnsiTheme="minorHAnsi"/>
          <w:snapToGrid w:val="0"/>
          <w:sz w:val="22"/>
          <w:szCs w:val="22"/>
        </w:rPr>
      </w:pPr>
    </w:p>
    <w:p w14:paraId="4973A915" w14:textId="77FA9189" w:rsidR="000E35DE" w:rsidRPr="00490C58" w:rsidRDefault="000E35DE" w:rsidP="00D66616">
      <w:pPr>
        <w:pStyle w:val="Zkladntext"/>
        <w:numPr>
          <w:ilvl w:val="0"/>
          <w:numId w:val="2"/>
        </w:numPr>
        <w:spacing w:line="259" w:lineRule="auto"/>
        <w:jc w:val="both"/>
        <w:rPr>
          <w:rFonts w:asciiTheme="minorHAnsi" w:hAnsiTheme="minorHAnsi"/>
          <w:i w:val="0"/>
          <w:color w:val="auto"/>
          <w:sz w:val="22"/>
          <w:szCs w:val="22"/>
        </w:rPr>
      </w:pPr>
      <w:r w:rsidRPr="00490C58">
        <w:rPr>
          <w:rFonts w:asciiTheme="minorHAnsi" w:hAnsiTheme="minorHAnsi" w:cstheme="minorHAnsi"/>
          <w:i w:val="0"/>
          <w:iCs w:val="0"/>
          <w:color w:val="auto"/>
          <w:sz w:val="22"/>
          <w:szCs w:val="22"/>
        </w:rPr>
        <w:t xml:space="preserve">Vyúčtování dotace se předkládá v listinné podobě nebo datovou schránkou s připojeným podpisem oprávněné osoby odboru sociálních věcí na předepsaném formuláři v souladu s uzavřenou smlouvou o poskytnutí dotace, nejpozději do data, které je uvedeno ve smlouvě o poskytnutí dotace. Vyúčtování dotace obsahuje všechny povinné přílohy, doklady potvrzující uskutečněné </w:t>
      </w:r>
      <w:r w:rsidRPr="00490C58">
        <w:rPr>
          <w:rFonts w:asciiTheme="minorHAnsi" w:hAnsiTheme="minorHAnsi" w:cstheme="minorHAnsi"/>
          <w:i w:val="0"/>
          <w:iCs w:val="0"/>
          <w:color w:val="auto"/>
          <w:sz w:val="22"/>
          <w:szCs w:val="22"/>
        </w:rPr>
        <w:lastRenderedPageBreak/>
        <w:t>výdaje (Seznam všech účetních dokladů, kopie prvotních účetních dokladů, Čestné prohlášení o použití dotace na mzdové výdaje, Výsledovka za každý jednotlivých projekt apod.)  a závěrečné vyhodnocení (závěrečnou zprávu) projektu. Originální účetní doklady vztahující se k dotaci ze statutárního města Pardubice musí být označeny textem „</w:t>
      </w:r>
      <w:r w:rsidRPr="00490C58">
        <w:rPr>
          <w:rFonts w:asciiTheme="minorHAnsi" w:hAnsiTheme="minorHAnsi" w:cstheme="minorHAnsi"/>
          <w:b/>
          <w:bCs/>
          <w:i w:val="0"/>
          <w:iCs w:val="0"/>
          <w:color w:val="auto"/>
          <w:sz w:val="22"/>
          <w:szCs w:val="22"/>
        </w:rPr>
        <w:t>Dotace ze statutárního města Pardubice</w:t>
      </w:r>
      <w:r w:rsidRPr="00490C58">
        <w:rPr>
          <w:rFonts w:asciiTheme="minorHAnsi" w:hAnsiTheme="minorHAnsi" w:cstheme="minorHAnsi"/>
          <w:i w:val="0"/>
          <w:iCs w:val="0"/>
          <w:color w:val="auto"/>
          <w:sz w:val="22"/>
          <w:szCs w:val="22"/>
        </w:rPr>
        <w:t xml:space="preserve">“ vč. </w:t>
      </w:r>
      <w:r w:rsidRPr="00490C58">
        <w:rPr>
          <w:rFonts w:asciiTheme="minorHAnsi" w:hAnsiTheme="minorHAnsi" w:cstheme="minorHAnsi"/>
          <w:b/>
          <w:bCs/>
          <w:i w:val="0"/>
          <w:iCs w:val="0"/>
          <w:color w:val="auto"/>
          <w:sz w:val="22"/>
          <w:szCs w:val="22"/>
        </w:rPr>
        <w:t>čerpané částky</w:t>
      </w:r>
      <w:r w:rsidR="00CB174E">
        <w:rPr>
          <w:rFonts w:asciiTheme="minorHAnsi" w:hAnsiTheme="minorHAnsi" w:cstheme="minorHAnsi"/>
          <w:b/>
          <w:bCs/>
          <w:i w:val="0"/>
          <w:iCs w:val="0"/>
          <w:color w:val="auto"/>
          <w:sz w:val="22"/>
          <w:szCs w:val="22"/>
        </w:rPr>
        <w:t>.</w:t>
      </w:r>
      <w:r w:rsidRPr="00490C58">
        <w:rPr>
          <w:rFonts w:asciiTheme="minorHAnsi" w:hAnsiTheme="minorHAnsi" w:cstheme="minorHAnsi"/>
          <w:b/>
          <w:bCs/>
          <w:i w:val="0"/>
          <w:iCs w:val="0"/>
          <w:color w:val="auto"/>
          <w:sz w:val="22"/>
          <w:szCs w:val="22"/>
        </w:rPr>
        <w:t xml:space="preserve"> </w:t>
      </w:r>
    </w:p>
    <w:p w14:paraId="22ECE89A" w14:textId="39D6294E" w:rsidR="00950C40" w:rsidRPr="00A970DB" w:rsidRDefault="00950C40" w:rsidP="00D66616">
      <w:pPr>
        <w:pStyle w:val="Odstavecseseznamem"/>
        <w:spacing w:line="259" w:lineRule="auto"/>
        <w:rPr>
          <w:rFonts w:asciiTheme="minorHAnsi" w:hAnsiTheme="minorHAnsi"/>
          <w:sz w:val="22"/>
          <w:szCs w:val="22"/>
        </w:rPr>
      </w:pPr>
    </w:p>
    <w:p w14:paraId="70C18690" w14:textId="1CCCFB78" w:rsidR="00A63F9C" w:rsidDel="00900516" w:rsidRDefault="00950C40" w:rsidP="00D66616">
      <w:pPr>
        <w:pStyle w:val="Zkladntext"/>
        <w:numPr>
          <w:ilvl w:val="0"/>
          <w:numId w:val="2"/>
        </w:numPr>
        <w:spacing w:line="259" w:lineRule="auto"/>
        <w:jc w:val="both"/>
        <w:rPr>
          <w:del w:id="30" w:author="Procházková Jana" w:date="2025-10-22T10:05:00Z" w16du:dateUtc="2025-10-22T08:05:00Z"/>
          <w:rFonts w:asciiTheme="minorHAnsi" w:hAnsiTheme="minorHAnsi"/>
          <w:i w:val="0"/>
          <w:color w:val="auto"/>
          <w:sz w:val="22"/>
          <w:szCs w:val="22"/>
        </w:rPr>
      </w:pPr>
      <w:del w:id="31" w:author="Procházková Jana" w:date="2025-10-22T10:05:00Z" w16du:dateUtc="2025-10-22T08:05:00Z">
        <w:r w:rsidRPr="00A970DB" w:rsidDel="00900516">
          <w:rPr>
            <w:rFonts w:asciiTheme="minorHAnsi" w:hAnsiTheme="minorHAnsi"/>
            <w:i w:val="0"/>
            <w:color w:val="auto"/>
            <w:sz w:val="22"/>
            <w:szCs w:val="22"/>
          </w:rPr>
          <w:delText>Příjemce je povinen předložit prohlášení o počtu pardubických klientů (každý klient se započte pouze jednou</w:delText>
        </w:r>
        <w:r w:rsidR="00C711C9" w:rsidRPr="00A970DB" w:rsidDel="00900516">
          <w:rPr>
            <w:rFonts w:asciiTheme="minorHAnsi" w:hAnsiTheme="minorHAnsi"/>
            <w:i w:val="0"/>
            <w:color w:val="auto"/>
            <w:sz w:val="22"/>
            <w:szCs w:val="22"/>
          </w:rPr>
          <w:delText>)</w:delText>
        </w:r>
        <w:r w:rsidRPr="00A970DB" w:rsidDel="00900516">
          <w:rPr>
            <w:rFonts w:asciiTheme="minorHAnsi" w:hAnsiTheme="minorHAnsi"/>
            <w:i w:val="0"/>
            <w:color w:val="auto"/>
            <w:sz w:val="22"/>
            <w:szCs w:val="22"/>
          </w:rPr>
          <w:delText>.</w:delText>
        </w:r>
      </w:del>
    </w:p>
    <w:p w14:paraId="4B5441FD" w14:textId="77777777" w:rsidR="00A63F9C" w:rsidRPr="00A63F9C" w:rsidRDefault="00A63F9C" w:rsidP="00D66616">
      <w:pPr>
        <w:pStyle w:val="Odstavecseseznamem"/>
        <w:spacing w:line="259" w:lineRule="auto"/>
        <w:rPr>
          <w:rFonts w:asciiTheme="minorHAnsi" w:hAnsiTheme="minorHAnsi" w:cstheme="minorHAnsi"/>
          <w:sz w:val="22"/>
          <w:szCs w:val="22"/>
        </w:rPr>
      </w:pPr>
    </w:p>
    <w:p w14:paraId="6F4BA965" w14:textId="34A469E7" w:rsidR="00A63F9C" w:rsidRPr="004167FB" w:rsidRDefault="00B30446" w:rsidP="00D66616">
      <w:pPr>
        <w:pStyle w:val="Zkladntext"/>
        <w:numPr>
          <w:ilvl w:val="0"/>
          <w:numId w:val="2"/>
        </w:numPr>
        <w:spacing w:line="259" w:lineRule="auto"/>
        <w:jc w:val="both"/>
        <w:rPr>
          <w:rFonts w:asciiTheme="minorHAnsi" w:hAnsiTheme="minorHAnsi" w:cstheme="minorHAnsi"/>
          <w:i w:val="0"/>
          <w:iCs w:val="0"/>
          <w:color w:val="auto"/>
          <w:sz w:val="22"/>
          <w:szCs w:val="22"/>
        </w:rPr>
      </w:pPr>
      <w:r w:rsidRPr="004167FB">
        <w:rPr>
          <w:rFonts w:asciiTheme="minorHAnsi" w:hAnsiTheme="minorHAnsi" w:cstheme="minorHAnsi"/>
          <w:i w:val="0"/>
          <w:iCs w:val="0"/>
          <w:color w:val="auto"/>
          <w:sz w:val="22"/>
          <w:szCs w:val="22"/>
        </w:rPr>
        <w:t>Dotace bude použita k</w:t>
      </w:r>
      <w:r w:rsidR="00025184" w:rsidRPr="004167FB">
        <w:rPr>
          <w:rFonts w:asciiTheme="minorHAnsi" w:hAnsiTheme="minorHAnsi" w:cstheme="minorHAnsi"/>
          <w:i w:val="0"/>
          <w:iCs w:val="0"/>
          <w:color w:val="auto"/>
          <w:sz w:val="22"/>
          <w:szCs w:val="22"/>
        </w:rPr>
        <w:t> </w:t>
      </w:r>
      <w:r w:rsidRPr="004167FB">
        <w:rPr>
          <w:rFonts w:asciiTheme="minorHAnsi" w:hAnsiTheme="minorHAnsi" w:cstheme="minorHAnsi"/>
          <w:i w:val="0"/>
          <w:iCs w:val="0"/>
          <w:color w:val="auto"/>
          <w:sz w:val="22"/>
          <w:szCs w:val="22"/>
        </w:rPr>
        <w:t xml:space="preserve">účelu stanovenému ve smlouvě </w:t>
      </w:r>
      <w:r w:rsidR="008B3750" w:rsidRPr="004167FB">
        <w:rPr>
          <w:rFonts w:asciiTheme="minorHAnsi" w:hAnsiTheme="minorHAnsi" w:cstheme="minorHAnsi"/>
          <w:i w:val="0"/>
          <w:iCs w:val="0"/>
          <w:color w:val="auto"/>
          <w:sz w:val="22"/>
          <w:szCs w:val="22"/>
        </w:rPr>
        <w:t xml:space="preserve">o poskytnutí dotace </w:t>
      </w:r>
      <w:r w:rsidRPr="004167FB">
        <w:rPr>
          <w:rFonts w:asciiTheme="minorHAnsi" w:hAnsiTheme="minorHAnsi" w:cstheme="minorHAnsi"/>
          <w:i w:val="0"/>
          <w:iCs w:val="0"/>
          <w:color w:val="auto"/>
          <w:sz w:val="22"/>
          <w:szCs w:val="22"/>
        </w:rPr>
        <w:t xml:space="preserve">na </w:t>
      </w:r>
      <w:r w:rsidR="00903B71" w:rsidRPr="004167FB">
        <w:rPr>
          <w:rFonts w:asciiTheme="minorHAnsi" w:hAnsiTheme="minorHAnsi" w:cstheme="minorHAnsi"/>
          <w:i w:val="0"/>
          <w:iCs w:val="0"/>
          <w:color w:val="auto"/>
          <w:sz w:val="22"/>
          <w:szCs w:val="22"/>
        </w:rPr>
        <w:t xml:space="preserve">finanční </w:t>
      </w:r>
      <w:r w:rsidRPr="004167FB">
        <w:rPr>
          <w:rFonts w:asciiTheme="minorHAnsi" w:hAnsiTheme="minorHAnsi" w:cstheme="minorHAnsi"/>
          <w:i w:val="0"/>
          <w:iCs w:val="0"/>
          <w:color w:val="auto"/>
          <w:sz w:val="22"/>
          <w:szCs w:val="22"/>
        </w:rPr>
        <w:t>položky</w:t>
      </w:r>
      <w:r w:rsidR="00903B71" w:rsidRPr="004167FB">
        <w:rPr>
          <w:rFonts w:asciiTheme="minorHAnsi" w:hAnsiTheme="minorHAnsi" w:cstheme="minorHAnsi"/>
          <w:i w:val="0"/>
          <w:iCs w:val="0"/>
          <w:color w:val="auto"/>
          <w:sz w:val="22"/>
          <w:szCs w:val="22"/>
        </w:rPr>
        <w:t xml:space="preserve"> uvedené</w:t>
      </w:r>
      <w:r w:rsidRPr="004167FB">
        <w:rPr>
          <w:rFonts w:asciiTheme="minorHAnsi" w:hAnsiTheme="minorHAnsi" w:cstheme="minorHAnsi"/>
          <w:i w:val="0"/>
          <w:iCs w:val="0"/>
          <w:color w:val="auto"/>
          <w:sz w:val="22"/>
          <w:szCs w:val="22"/>
        </w:rPr>
        <w:t xml:space="preserve"> </w:t>
      </w:r>
      <w:r w:rsidR="008B3750" w:rsidRPr="004167FB">
        <w:rPr>
          <w:rFonts w:asciiTheme="minorHAnsi" w:hAnsiTheme="minorHAnsi" w:cstheme="minorHAnsi"/>
          <w:i w:val="0"/>
          <w:iCs w:val="0"/>
          <w:color w:val="auto"/>
          <w:sz w:val="22"/>
          <w:szCs w:val="22"/>
        </w:rPr>
        <w:t>v</w:t>
      </w:r>
      <w:r w:rsidR="00025184" w:rsidRPr="004167FB">
        <w:rPr>
          <w:rFonts w:asciiTheme="minorHAnsi" w:hAnsiTheme="minorHAnsi" w:cstheme="minorHAnsi"/>
          <w:i w:val="0"/>
          <w:iCs w:val="0"/>
          <w:color w:val="auto"/>
          <w:sz w:val="22"/>
          <w:szCs w:val="22"/>
        </w:rPr>
        <w:t> </w:t>
      </w:r>
      <w:r w:rsidR="008B3750" w:rsidRPr="004167FB">
        <w:rPr>
          <w:rFonts w:asciiTheme="minorHAnsi" w:hAnsiTheme="minorHAnsi" w:cstheme="minorHAnsi"/>
          <w:i w:val="0"/>
          <w:iCs w:val="0"/>
          <w:color w:val="auto"/>
          <w:sz w:val="22"/>
          <w:szCs w:val="22"/>
        </w:rPr>
        <w:t>rozpočtu, které jsou součástí smlouvy</w:t>
      </w:r>
      <w:r w:rsidRPr="004167FB">
        <w:rPr>
          <w:rFonts w:asciiTheme="minorHAnsi" w:hAnsiTheme="minorHAnsi" w:cstheme="minorHAnsi"/>
          <w:i w:val="0"/>
          <w:iCs w:val="0"/>
          <w:color w:val="auto"/>
          <w:sz w:val="22"/>
          <w:szCs w:val="22"/>
        </w:rPr>
        <w:t xml:space="preserve"> o poskytnutí dotace. V</w:t>
      </w:r>
      <w:r w:rsidR="00025184" w:rsidRPr="004167FB">
        <w:rPr>
          <w:rFonts w:asciiTheme="minorHAnsi" w:hAnsiTheme="minorHAnsi" w:cstheme="minorHAnsi"/>
          <w:i w:val="0"/>
          <w:iCs w:val="0"/>
          <w:color w:val="auto"/>
          <w:sz w:val="22"/>
          <w:szCs w:val="22"/>
        </w:rPr>
        <w:t> </w:t>
      </w:r>
      <w:r w:rsidRPr="004167FB">
        <w:rPr>
          <w:rFonts w:asciiTheme="minorHAnsi" w:hAnsiTheme="minorHAnsi" w:cstheme="minorHAnsi"/>
          <w:i w:val="0"/>
          <w:iCs w:val="0"/>
          <w:color w:val="auto"/>
          <w:sz w:val="22"/>
          <w:szCs w:val="22"/>
        </w:rPr>
        <w:t>závěrečném vyúčtování může být</w:t>
      </w:r>
      <w:r w:rsidR="003F5123" w:rsidRPr="004167FB">
        <w:rPr>
          <w:rFonts w:asciiTheme="minorHAnsi" w:hAnsiTheme="minorHAnsi" w:cstheme="minorHAnsi"/>
          <w:i w:val="0"/>
          <w:iCs w:val="0"/>
          <w:color w:val="auto"/>
          <w:sz w:val="22"/>
          <w:szCs w:val="22"/>
        </w:rPr>
        <w:t xml:space="preserve"> akceptova</w:t>
      </w:r>
      <w:r w:rsidRPr="004167FB">
        <w:rPr>
          <w:rFonts w:asciiTheme="minorHAnsi" w:hAnsiTheme="minorHAnsi" w:cstheme="minorHAnsi"/>
          <w:i w:val="0"/>
          <w:iCs w:val="0"/>
          <w:color w:val="auto"/>
          <w:sz w:val="22"/>
          <w:szCs w:val="22"/>
        </w:rPr>
        <w:t xml:space="preserve">ná max. </w:t>
      </w:r>
      <w:r w:rsidR="00B56A5F" w:rsidRPr="004167FB">
        <w:rPr>
          <w:rFonts w:asciiTheme="minorHAnsi" w:hAnsiTheme="minorHAnsi" w:cstheme="minorHAnsi"/>
          <w:i w:val="0"/>
          <w:iCs w:val="0"/>
          <w:color w:val="auto"/>
          <w:sz w:val="22"/>
          <w:szCs w:val="22"/>
        </w:rPr>
        <w:t>10procentní</w:t>
      </w:r>
      <w:r w:rsidRPr="004167FB">
        <w:rPr>
          <w:rFonts w:asciiTheme="minorHAnsi" w:hAnsiTheme="minorHAnsi" w:cstheme="minorHAnsi"/>
          <w:i w:val="0"/>
          <w:iCs w:val="0"/>
          <w:color w:val="auto"/>
          <w:sz w:val="22"/>
          <w:szCs w:val="22"/>
        </w:rPr>
        <w:t xml:space="preserve"> odchylka u jednotlivých položek</w:t>
      </w:r>
      <w:r w:rsidR="00903B71" w:rsidRPr="004167FB">
        <w:rPr>
          <w:rFonts w:asciiTheme="minorHAnsi" w:hAnsiTheme="minorHAnsi" w:cstheme="minorHAnsi"/>
          <w:i w:val="0"/>
          <w:iCs w:val="0"/>
          <w:color w:val="auto"/>
          <w:sz w:val="22"/>
          <w:szCs w:val="22"/>
        </w:rPr>
        <w:t xml:space="preserve"> uvedených v</w:t>
      </w:r>
      <w:r w:rsidR="00025184" w:rsidRPr="004167FB">
        <w:rPr>
          <w:rFonts w:asciiTheme="minorHAnsi" w:hAnsiTheme="minorHAnsi" w:cstheme="minorHAnsi"/>
          <w:i w:val="0"/>
          <w:iCs w:val="0"/>
          <w:color w:val="auto"/>
          <w:sz w:val="22"/>
          <w:szCs w:val="22"/>
        </w:rPr>
        <w:t> </w:t>
      </w:r>
      <w:r w:rsidR="00903B71" w:rsidRPr="004167FB">
        <w:rPr>
          <w:rFonts w:asciiTheme="minorHAnsi" w:hAnsiTheme="minorHAnsi" w:cstheme="minorHAnsi"/>
          <w:i w:val="0"/>
          <w:iCs w:val="0"/>
          <w:color w:val="auto"/>
          <w:sz w:val="22"/>
          <w:szCs w:val="22"/>
        </w:rPr>
        <w:t>rozpočtu</w:t>
      </w:r>
      <w:r w:rsidRPr="004167FB">
        <w:rPr>
          <w:rFonts w:asciiTheme="minorHAnsi" w:hAnsiTheme="minorHAnsi" w:cstheme="minorHAnsi"/>
          <w:i w:val="0"/>
          <w:iCs w:val="0"/>
          <w:color w:val="auto"/>
          <w:sz w:val="22"/>
          <w:szCs w:val="22"/>
        </w:rPr>
        <w:t xml:space="preserve">. </w:t>
      </w:r>
      <w:r w:rsidR="004E7840" w:rsidRPr="004167FB">
        <w:rPr>
          <w:rFonts w:asciiTheme="minorHAnsi" w:hAnsiTheme="minorHAnsi" w:cstheme="minorHAnsi"/>
          <w:i w:val="0"/>
          <w:iCs w:val="0"/>
          <w:color w:val="auto"/>
          <w:sz w:val="22"/>
          <w:szCs w:val="22"/>
        </w:rPr>
        <w:t>V</w:t>
      </w:r>
      <w:r w:rsidR="00025184" w:rsidRPr="004167FB">
        <w:rPr>
          <w:rFonts w:asciiTheme="minorHAnsi" w:hAnsiTheme="minorHAnsi" w:cstheme="minorHAnsi"/>
          <w:i w:val="0"/>
          <w:iCs w:val="0"/>
          <w:color w:val="auto"/>
          <w:sz w:val="22"/>
          <w:szCs w:val="22"/>
        </w:rPr>
        <w:t> </w:t>
      </w:r>
      <w:r w:rsidR="004E7840" w:rsidRPr="004167FB">
        <w:rPr>
          <w:rFonts w:asciiTheme="minorHAnsi" w:hAnsiTheme="minorHAnsi" w:cstheme="minorHAnsi"/>
          <w:i w:val="0"/>
          <w:iCs w:val="0"/>
          <w:color w:val="auto"/>
          <w:sz w:val="22"/>
          <w:szCs w:val="22"/>
        </w:rPr>
        <w:t>případě přesunu finančních položek v</w:t>
      </w:r>
      <w:r w:rsidR="00025184" w:rsidRPr="004167FB">
        <w:rPr>
          <w:rFonts w:asciiTheme="minorHAnsi" w:hAnsiTheme="minorHAnsi" w:cstheme="minorHAnsi"/>
          <w:i w:val="0"/>
          <w:iCs w:val="0"/>
          <w:color w:val="auto"/>
          <w:sz w:val="22"/>
          <w:szCs w:val="22"/>
        </w:rPr>
        <w:t> </w:t>
      </w:r>
      <w:r w:rsidR="004E7840" w:rsidRPr="004167FB">
        <w:rPr>
          <w:rFonts w:asciiTheme="minorHAnsi" w:hAnsiTheme="minorHAnsi" w:cstheme="minorHAnsi"/>
          <w:i w:val="0"/>
          <w:iCs w:val="0"/>
          <w:color w:val="auto"/>
          <w:sz w:val="22"/>
          <w:szCs w:val="22"/>
        </w:rPr>
        <w:t>rozpočtu</w:t>
      </w:r>
      <w:r w:rsidR="004626DC" w:rsidRPr="004167FB">
        <w:rPr>
          <w:rFonts w:asciiTheme="minorHAnsi" w:hAnsiTheme="minorHAnsi" w:cstheme="minorHAnsi"/>
          <w:i w:val="0"/>
          <w:iCs w:val="0"/>
          <w:color w:val="auto"/>
          <w:sz w:val="22"/>
          <w:szCs w:val="22"/>
        </w:rPr>
        <w:t xml:space="preserve"> </w:t>
      </w:r>
      <w:r w:rsidR="004E7840" w:rsidRPr="004167FB">
        <w:rPr>
          <w:rFonts w:asciiTheme="minorHAnsi" w:hAnsiTheme="minorHAnsi" w:cstheme="minorHAnsi"/>
          <w:i w:val="0"/>
          <w:iCs w:val="0"/>
          <w:color w:val="auto"/>
          <w:sz w:val="22"/>
          <w:szCs w:val="22"/>
        </w:rPr>
        <w:t>o možnou odchylku (pouze v</w:t>
      </w:r>
      <w:r w:rsidR="00025184" w:rsidRPr="004167FB">
        <w:rPr>
          <w:rFonts w:asciiTheme="minorHAnsi" w:hAnsiTheme="minorHAnsi" w:cstheme="minorHAnsi"/>
          <w:i w:val="0"/>
          <w:iCs w:val="0"/>
          <w:color w:val="auto"/>
          <w:sz w:val="22"/>
          <w:szCs w:val="22"/>
        </w:rPr>
        <w:t> </w:t>
      </w:r>
      <w:r w:rsidR="004E7840" w:rsidRPr="004167FB">
        <w:rPr>
          <w:rFonts w:asciiTheme="minorHAnsi" w:hAnsiTheme="minorHAnsi" w:cstheme="minorHAnsi"/>
          <w:i w:val="0"/>
          <w:iCs w:val="0"/>
          <w:color w:val="auto"/>
          <w:sz w:val="22"/>
          <w:szCs w:val="22"/>
        </w:rPr>
        <w:t>uplatněných položkách)</w:t>
      </w:r>
      <w:r w:rsidR="00A12918" w:rsidRPr="004167FB">
        <w:rPr>
          <w:rFonts w:asciiTheme="minorHAnsi" w:hAnsiTheme="minorHAnsi" w:cstheme="minorHAnsi"/>
          <w:i w:val="0"/>
          <w:iCs w:val="0"/>
          <w:color w:val="auto"/>
          <w:sz w:val="22"/>
          <w:szCs w:val="22"/>
        </w:rPr>
        <w:t xml:space="preserve"> </w:t>
      </w:r>
      <w:r w:rsidR="004E7840" w:rsidRPr="004167FB">
        <w:rPr>
          <w:rFonts w:asciiTheme="minorHAnsi" w:hAnsiTheme="minorHAnsi" w:cstheme="minorHAnsi"/>
          <w:i w:val="0"/>
          <w:iCs w:val="0"/>
          <w:color w:val="auto"/>
          <w:sz w:val="22"/>
          <w:szCs w:val="22"/>
        </w:rPr>
        <w:t>dolož</w:t>
      </w:r>
      <w:r w:rsidR="00BD0D01">
        <w:rPr>
          <w:rFonts w:asciiTheme="minorHAnsi" w:hAnsiTheme="minorHAnsi" w:cstheme="minorHAnsi"/>
          <w:i w:val="0"/>
          <w:iCs w:val="0"/>
          <w:color w:val="auto"/>
          <w:sz w:val="22"/>
          <w:szCs w:val="22"/>
        </w:rPr>
        <w:t xml:space="preserve">í </w:t>
      </w:r>
      <w:r w:rsidR="00C13886">
        <w:rPr>
          <w:rFonts w:asciiTheme="minorHAnsi" w:hAnsiTheme="minorHAnsi" w:cstheme="minorHAnsi"/>
          <w:i w:val="0"/>
          <w:iCs w:val="0"/>
          <w:color w:val="auto"/>
          <w:sz w:val="22"/>
          <w:szCs w:val="22"/>
        </w:rPr>
        <w:t xml:space="preserve">příjemce </w:t>
      </w:r>
      <w:r w:rsidR="00C13886" w:rsidRPr="004167FB">
        <w:rPr>
          <w:rFonts w:asciiTheme="minorHAnsi" w:hAnsiTheme="minorHAnsi" w:cstheme="minorHAnsi"/>
          <w:i w:val="0"/>
          <w:iCs w:val="0"/>
          <w:color w:val="auto"/>
          <w:sz w:val="22"/>
          <w:szCs w:val="22"/>
        </w:rPr>
        <w:t>k</w:t>
      </w:r>
      <w:r w:rsidR="00025184" w:rsidRPr="004167FB">
        <w:rPr>
          <w:rFonts w:asciiTheme="minorHAnsi" w:hAnsiTheme="minorHAnsi" w:cstheme="minorHAnsi"/>
          <w:i w:val="0"/>
          <w:iCs w:val="0"/>
          <w:color w:val="auto"/>
          <w:sz w:val="22"/>
          <w:szCs w:val="22"/>
        </w:rPr>
        <w:t> </w:t>
      </w:r>
      <w:r w:rsidR="004E7840" w:rsidRPr="004167FB">
        <w:rPr>
          <w:rFonts w:asciiTheme="minorHAnsi" w:hAnsiTheme="minorHAnsi" w:cstheme="minorHAnsi"/>
          <w:i w:val="0"/>
          <w:iCs w:val="0"/>
          <w:color w:val="auto"/>
          <w:sz w:val="22"/>
          <w:szCs w:val="22"/>
        </w:rPr>
        <w:t>vyúčtování novou úpravu rozpočtu.</w:t>
      </w:r>
    </w:p>
    <w:p w14:paraId="72E5E469" w14:textId="77777777" w:rsidR="00A63F9C" w:rsidRPr="004167FB" w:rsidRDefault="00A63F9C" w:rsidP="00D66616">
      <w:pPr>
        <w:pStyle w:val="Odstavecseseznamem1"/>
        <w:spacing w:after="0" w:line="259" w:lineRule="auto"/>
        <w:ind w:left="357"/>
        <w:jc w:val="both"/>
      </w:pPr>
    </w:p>
    <w:p w14:paraId="5EF2ED60" w14:textId="44AE6F05" w:rsidR="00266E22" w:rsidRPr="00A63F9C" w:rsidRDefault="00266E22" w:rsidP="00D66616">
      <w:pPr>
        <w:pStyle w:val="Odstavecseseznamem1"/>
        <w:numPr>
          <w:ilvl w:val="0"/>
          <w:numId w:val="2"/>
        </w:numPr>
        <w:spacing w:after="0" w:line="259" w:lineRule="auto"/>
        <w:ind w:left="357" w:hanging="357"/>
        <w:jc w:val="both"/>
      </w:pPr>
      <w:r w:rsidRPr="00A63F9C">
        <w:rPr>
          <w:rFonts w:asciiTheme="minorHAnsi" w:hAnsiTheme="minorHAnsi"/>
        </w:rPr>
        <w:t>Pokud bude dotace použita k</w:t>
      </w:r>
      <w:r w:rsidR="00025184" w:rsidRPr="00A63F9C">
        <w:rPr>
          <w:rFonts w:asciiTheme="minorHAnsi" w:hAnsiTheme="minorHAnsi"/>
        </w:rPr>
        <w:t> </w:t>
      </w:r>
      <w:r w:rsidRPr="00A63F9C">
        <w:rPr>
          <w:rFonts w:asciiTheme="minorHAnsi" w:hAnsiTheme="minorHAnsi"/>
        </w:rPr>
        <w:t xml:space="preserve">jiným účelům, než je předmětem smlouvy, vrátí příjemce </w:t>
      </w:r>
      <w:r w:rsidR="00A31A22" w:rsidRPr="00A63F9C">
        <w:rPr>
          <w:rFonts w:asciiTheme="minorHAnsi" w:hAnsiTheme="minorHAnsi"/>
        </w:rPr>
        <w:t>celou</w:t>
      </w:r>
      <w:r w:rsidRPr="00A63F9C">
        <w:rPr>
          <w:rFonts w:asciiTheme="minorHAnsi" w:hAnsiTheme="minorHAnsi"/>
        </w:rPr>
        <w:t xml:space="preserve"> finanční částku</w:t>
      </w:r>
      <w:r w:rsidR="00A31A22" w:rsidRPr="00A63F9C">
        <w:rPr>
          <w:rFonts w:asciiTheme="minorHAnsi" w:hAnsiTheme="minorHAnsi"/>
        </w:rPr>
        <w:t>, která byla použita na jiný účel</w:t>
      </w:r>
      <w:r w:rsidR="00EE685E" w:rsidRPr="00A63F9C">
        <w:rPr>
          <w:rFonts w:asciiTheme="minorHAnsi" w:hAnsiTheme="minorHAnsi"/>
        </w:rPr>
        <w:t>,</w:t>
      </w:r>
      <w:r w:rsidRPr="00A63F9C">
        <w:rPr>
          <w:rFonts w:asciiTheme="minorHAnsi" w:hAnsiTheme="minorHAnsi"/>
        </w:rPr>
        <w:t xml:space="preserve"> bez odkladu na účet poskytovatele. </w:t>
      </w:r>
    </w:p>
    <w:p w14:paraId="288975B6" w14:textId="77777777" w:rsidR="00266E22" w:rsidRPr="009072AB" w:rsidRDefault="00266E22" w:rsidP="00D66616">
      <w:pPr>
        <w:pStyle w:val="Zkladntext2"/>
        <w:widowControl w:val="0"/>
        <w:spacing w:after="0" w:line="259" w:lineRule="auto"/>
        <w:jc w:val="both"/>
        <w:rPr>
          <w:rFonts w:asciiTheme="minorHAnsi" w:hAnsiTheme="minorHAnsi"/>
          <w:sz w:val="22"/>
          <w:szCs w:val="22"/>
        </w:rPr>
      </w:pPr>
    </w:p>
    <w:p w14:paraId="3C7587EE" w14:textId="77777777" w:rsidR="00266E22" w:rsidRPr="009072AB" w:rsidRDefault="00266E22" w:rsidP="00D66616">
      <w:pPr>
        <w:numPr>
          <w:ilvl w:val="0"/>
          <w:numId w:val="2"/>
        </w:numPr>
        <w:spacing w:line="259" w:lineRule="auto"/>
        <w:jc w:val="both"/>
        <w:rPr>
          <w:rFonts w:asciiTheme="minorHAnsi" w:hAnsiTheme="minorHAnsi"/>
          <w:sz w:val="22"/>
          <w:szCs w:val="22"/>
        </w:rPr>
      </w:pPr>
      <w:r w:rsidRPr="009072AB">
        <w:rPr>
          <w:rFonts w:asciiTheme="minorHAnsi" w:hAnsiTheme="minorHAnsi"/>
          <w:sz w:val="22"/>
          <w:szCs w:val="22"/>
        </w:rPr>
        <w:t xml:space="preserve">Nevyčerpané prostředky na projekt, který byl realizován úsporněji nebo se neuskutečnil vůbec, je nutné vrátit nejpozději do konce daného kalendářního roku na účet města. </w:t>
      </w:r>
    </w:p>
    <w:p w14:paraId="03EC93E0" w14:textId="77777777" w:rsidR="00266E22" w:rsidRPr="009072AB" w:rsidRDefault="00266E22" w:rsidP="00D66616">
      <w:pPr>
        <w:widowControl w:val="0"/>
        <w:spacing w:line="259" w:lineRule="auto"/>
        <w:jc w:val="both"/>
        <w:rPr>
          <w:rFonts w:asciiTheme="minorHAnsi" w:hAnsiTheme="minorHAnsi"/>
          <w:snapToGrid w:val="0"/>
          <w:sz w:val="22"/>
          <w:szCs w:val="22"/>
        </w:rPr>
      </w:pPr>
    </w:p>
    <w:p w14:paraId="25F1A6C2" w14:textId="164F284A" w:rsidR="00266E22" w:rsidRPr="004167FB" w:rsidRDefault="00266E22" w:rsidP="00D66616">
      <w:pPr>
        <w:widowControl w:val="0"/>
        <w:numPr>
          <w:ilvl w:val="0"/>
          <w:numId w:val="2"/>
        </w:numPr>
        <w:spacing w:line="259" w:lineRule="auto"/>
        <w:jc w:val="both"/>
        <w:rPr>
          <w:rFonts w:asciiTheme="minorHAnsi" w:hAnsiTheme="minorHAnsi"/>
          <w:snapToGrid w:val="0"/>
          <w:sz w:val="22"/>
          <w:szCs w:val="22"/>
        </w:rPr>
      </w:pPr>
      <w:r w:rsidRPr="004167FB">
        <w:rPr>
          <w:rFonts w:asciiTheme="minorHAnsi" w:hAnsiTheme="minorHAnsi"/>
          <w:snapToGrid w:val="0"/>
          <w:sz w:val="22"/>
          <w:szCs w:val="22"/>
        </w:rPr>
        <w:t>V</w:t>
      </w:r>
      <w:r w:rsidR="00025184" w:rsidRPr="004167FB">
        <w:rPr>
          <w:rFonts w:asciiTheme="minorHAnsi" w:hAnsiTheme="minorHAnsi"/>
          <w:snapToGrid w:val="0"/>
          <w:sz w:val="22"/>
          <w:szCs w:val="22"/>
        </w:rPr>
        <w:t> </w:t>
      </w:r>
      <w:r w:rsidRPr="004167FB">
        <w:rPr>
          <w:rFonts w:asciiTheme="minorHAnsi" w:hAnsiTheme="minorHAnsi"/>
          <w:snapToGrid w:val="0"/>
          <w:sz w:val="22"/>
          <w:szCs w:val="22"/>
        </w:rPr>
        <w:t xml:space="preserve">případě, že vyúčtování nebude doloženo </w:t>
      </w:r>
      <w:r w:rsidR="00A63879" w:rsidRPr="004167FB">
        <w:rPr>
          <w:rFonts w:asciiTheme="minorHAnsi" w:hAnsiTheme="minorHAnsi"/>
          <w:snapToGrid w:val="0"/>
          <w:sz w:val="22"/>
          <w:szCs w:val="22"/>
        </w:rPr>
        <w:t xml:space="preserve">ani patnáctý den po </w:t>
      </w:r>
      <w:r w:rsidRPr="004167FB">
        <w:rPr>
          <w:rFonts w:asciiTheme="minorHAnsi" w:hAnsiTheme="minorHAnsi"/>
          <w:snapToGrid w:val="0"/>
          <w:sz w:val="22"/>
          <w:szCs w:val="22"/>
        </w:rPr>
        <w:t>řádném termínu</w:t>
      </w:r>
      <w:r w:rsidR="00A63879" w:rsidRPr="004167FB">
        <w:rPr>
          <w:rFonts w:asciiTheme="minorHAnsi" w:hAnsiTheme="minorHAnsi"/>
          <w:snapToGrid w:val="0"/>
          <w:sz w:val="22"/>
          <w:szCs w:val="22"/>
        </w:rPr>
        <w:t xml:space="preserve"> uvedeným ve smlouvě</w:t>
      </w:r>
      <w:r w:rsidRPr="004167FB">
        <w:rPr>
          <w:rFonts w:asciiTheme="minorHAnsi" w:hAnsiTheme="minorHAnsi"/>
          <w:snapToGrid w:val="0"/>
          <w:sz w:val="22"/>
          <w:szCs w:val="22"/>
        </w:rPr>
        <w:t>, bude příjemce písemně vyzván k</w:t>
      </w:r>
      <w:r w:rsidR="00025184" w:rsidRPr="004167FB">
        <w:rPr>
          <w:rFonts w:asciiTheme="minorHAnsi" w:hAnsiTheme="minorHAnsi"/>
          <w:snapToGrid w:val="0"/>
          <w:sz w:val="22"/>
          <w:szCs w:val="22"/>
        </w:rPr>
        <w:t> </w:t>
      </w:r>
      <w:r w:rsidRPr="004167FB">
        <w:rPr>
          <w:rFonts w:asciiTheme="minorHAnsi" w:hAnsiTheme="minorHAnsi"/>
          <w:snapToGrid w:val="0"/>
          <w:sz w:val="22"/>
          <w:szCs w:val="22"/>
        </w:rPr>
        <w:t>vrácení poskytnuté dotace v</w:t>
      </w:r>
      <w:r w:rsidR="00025184" w:rsidRPr="004167FB">
        <w:rPr>
          <w:rFonts w:asciiTheme="minorHAnsi" w:hAnsiTheme="minorHAnsi"/>
          <w:snapToGrid w:val="0"/>
          <w:sz w:val="22"/>
          <w:szCs w:val="22"/>
        </w:rPr>
        <w:t> </w:t>
      </w:r>
      <w:r w:rsidRPr="004167FB">
        <w:rPr>
          <w:rFonts w:asciiTheme="minorHAnsi" w:hAnsiTheme="minorHAnsi"/>
          <w:snapToGrid w:val="0"/>
          <w:sz w:val="22"/>
          <w:szCs w:val="22"/>
        </w:rPr>
        <w:t>plné výši.</w:t>
      </w:r>
    </w:p>
    <w:p w14:paraId="429724A9" w14:textId="77777777" w:rsidR="00266E22" w:rsidRPr="009072AB" w:rsidRDefault="00266E22" w:rsidP="00D66616">
      <w:pPr>
        <w:widowControl w:val="0"/>
        <w:spacing w:line="259" w:lineRule="auto"/>
        <w:jc w:val="both"/>
        <w:rPr>
          <w:rFonts w:asciiTheme="minorHAnsi" w:hAnsiTheme="minorHAnsi"/>
          <w:snapToGrid w:val="0"/>
          <w:sz w:val="22"/>
          <w:szCs w:val="22"/>
        </w:rPr>
      </w:pPr>
    </w:p>
    <w:p w14:paraId="3B664C79" w14:textId="37DED774" w:rsidR="00266E22" w:rsidRPr="009072AB" w:rsidRDefault="00266E22" w:rsidP="00D66616">
      <w:pPr>
        <w:widowControl w:val="0"/>
        <w:numPr>
          <w:ilvl w:val="0"/>
          <w:numId w:val="2"/>
        </w:numPr>
        <w:spacing w:line="259" w:lineRule="auto"/>
        <w:jc w:val="both"/>
        <w:rPr>
          <w:rFonts w:asciiTheme="minorHAnsi" w:hAnsiTheme="minorHAnsi"/>
          <w:snapToGrid w:val="0"/>
          <w:sz w:val="22"/>
          <w:szCs w:val="22"/>
        </w:rPr>
      </w:pPr>
      <w:r w:rsidRPr="009072AB">
        <w:rPr>
          <w:rFonts w:asciiTheme="minorHAnsi" w:hAnsiTheme="minorHAnsi"/>
          <w:sz w:val="22"/>
          <w:szCs w:val="22"/>
        </w:rPr>
        <w:t>Poskytovatel je oprávněn kontrolovat účetnictví příjemce týkající se všech dotací, které příjemce obdržel. Pro tyto případy se příjemce zavazuje poskytnout poskytovateli potřebnou součinnost.</w:t>
      </w:r>
    </w:p>
    <w:p w14:paraId="5E909911" w14:textId="77777777" w:rsidR="00266E22" w:rsidRPr="009072AB" w:rsidRDefault="00266E22" w:rsidP="00D66616">
      <w:pPr>
        <w:widowControl w:val="0"/>
        <w:spacing w:line="259" w:lineRule="auto"/>
        <w:outlineLvl w:val="0"/>
        <w:rPr>
          <w:rFonts w:asciiTheme="minorHAnsi" w:hAnsiTheme="minorHAnsi"/>
          <w:b/>
          <w:snapToGrid w:val="0"/>
          <w:sz w:val="22"/>
          <w:szCs w:val="22"/>
        </w:rPr>
      </w:pPr>
    </w:p>
    <w:p w14:paraId="7CCCD526" w14:textId="77777777" w:rsidR="00F032F9" w:rsidRDefault="00F032F9" w:rsidP="00D66616">
      <w:pPr>
        <w:widowControl w:val="0"/>
        <w:spacing w:line="259" w:lineRule="auto"/>
        <w:jc w:val="center"/>
        <w:outlineLvl w:val="0"/>
        <w:rPr>
          <w:rFonts w:asciiTheme="minorHAnsi" w:hAnsiTheme="minorHAnsi"/>
          <w:b/>
          <w:snapToGrid w:val="0"/>
          <w:sz w:val="22"/>
          <w:szCs w:val="22"/>
        </w:rPr>
      </w:pPr>
    </w:p>
    <w:p w14:paraId="6C4D1C95" w14:textId="55356768" w:rsidR="00266E22" w:rsidRPr="009072AB" w:rsidRDefault="00266E22" w:rsidP="00D66616">
      <w:pPr>
        <w:widowControl w:val="0"/>
        <w:spacing w:line="259" w:lineRule="auto"/>
        <w:jc w:val="center"/>
        <w:outlineLvl w:val="0"/>
        <w:rPr>
          <w:rFonts w:asciiTheme="minorHAnsi" w:hAnsiTheme="minorHAnsi"/>
          <w:b/>
          <w:snapToGrid w:val="0"/>
          <w:sz w:val="22"/>
          <w:szCs w:val="22"/>
        </w:rPr>
      </w:pPr>
      <w:r w:rsidRPr="009072AB">
        <w:rPr>
          <w:rFonts w:asciiTheme="minorHAnsi" w:hAnsiTheme="minorHAnsi"/>
          <w:b/>
          <w:snapToGrid w:val="0"/>
          <w:sz w:val="22"/>
          <w:szCs w:val="22"/>
        </w:rPr>
        <w:t>V</w:t>
      </w:r>
      <w:r w:rsidR="00A970DB">
        <w:rPr>
          <w:rFonts w:asciiTheme="minorHAnsi" w:hAnsiTheme="minorHAnsi"/>
          <w:b/>
          <w:snapToGrid w:val="0"/>
          <w:sz w:val="22"/>
          <w:szCs w:val="22"/>
        </w:rPr>
        <w:t>I</w:t>
      </w:r>
      <w:r w:rsidRPr="009072AB">
        <w:rPr>
          <w:rFonts w:asciiTheme="minorHAnsi" w:hAnsiTheme="minorHAnsi"/>
          <w:b/>
          <w:snapToGrid w:val="0"/>
          <w:sz w:val="22"/>
          <w:szCs w:val="22"/>
        </w:rPr>
        <w:t>II.</w:t>
      </w:r>
    </w:p>
    <w:p w14:paraId="654E602F" w14:textId="77777777" w:rsidR="00266E22" w:rsidRPr="009072AB" w:rsidRDefault="00266E22" w:rsidP="00D66616">
      <w:pPr>
        <w:widowControl w:val="0"/>
        <w:spacing w:line="259" w:lineRule="auto"/>
        <w:jc w:val="center"/>
        <w:rPr>
          <w:rFonts w:asciiTheme="minorHAnsi" w:hAnsiTheme="minorHAnsi"/>
          <w:b/>
          <w:snapToGrid w:val="0"/>
        </w:rPr>
      </w:pPr>
      <w:r w:rsidRPr="009072AB">
        <w:rPr>
          <w:rFonts w:asciiTheme="minorHAnsi" w:hAnsiTheme="minorHAnsi"/>
          <w:b/>
          <w:snapToGrid w:val="0"/>
        </w:rPr>
        <w:t>Závěrečná ustanovení</w:t>
      </w:r>
    </w:p>
    <w:p w14:paraId="0ACCE62F" w14:textId="77777777" w:rsidR="00AA0292" w:rsidRPr="009072AB" w:rsidRDefault="00AA0292" w:rsidP="00D66616">
      <w:pPr>
        <w:widowControl w:val="0"/>
        <w:spacing w:line="259" w:lineRule="auto"/>
        <w:jc w:val="center"/>
        <w:rPr>
          <w:rFonts w:asciiTheme="minorHAnsi" w:hAnsiTheme="minorHAnsi"/>
          <w:b/>
          <w:snapToGrid w:val="0"/>
          <w:sz w:val="22"/>
          <w:szCs w:val="22"/>
        </w:rPr>
      </w:pPr>
    </w:p>
    <w:p w14:paraId="00643598" w14:textId="7C149E6A" w:rsidR="00F032F9" w:rsidRDefault="00266E22" w:rsidP="00D66616">
      <w:pPr>
        <w:widowControl w:val="0"/>
        <w:numPr>
          <w:ilvl w:val="0"/>
          <w:numId w:val="3"/>
        </w:numPr>
        <w:tabs>
          <w:tab w:val="num" w:pos="360"/>
        </w:tabs>
        <w:spacing w:line="259" w:lineRule="auto"/>
        <w:ind w:left="360"/>
        <w:jc w:val="both"/>
        <w:rPr>
          <w:rFonts w:asciiTheme="minorHAnsi" w:hAnsiTheme="minorHAnsi"/>
          <w:snapToGrid w:val="0"/>
          <w:sz w:val="22"/>
          <w:szCs w:val="22"/>
        </w:rPr>
      </w:pPr>
      <w:r w:rsidRPr="009072AB">
        <w:rPr>
          <w:rFonts w:asciiTheme="minorHAnsi" w:hAnsiTheme="minorHAnsi"/>
          <w:snapToGrid w:val="0"/>
          <w:sz w:val="22"/>
          <w:szCs w:val="22"/>
        </w:rPr>
        <w:t xml:space="preserve">Výsledky dotačního řízení budou zveřejněny na </w:t>
      </w:r>
      <w:r w:rsidR="00A014EB" w:rsidRPr="009072AB">
        <w:rPr>
          <w:rFonts w:asciiTheme="minorHAnsi" w:hAnsiTheme="minorHAnsi"/>
          <w:snapToGrid w:val="0"/>
          <w:sz w:val="22"/>
          <w:szCs w:val="22"/>
        </w:rPr>
        <w:t>webových</w:t>
      </w:r>
      <w:r w:rsidRPr="009072AB">
        <w:rPr>
          <w:rFonts w:asciiTheme="minorHAnsi" w:hAnsiTheme="minorHAnsi"/>
          <w:snapToGrid w:val="0"/>
          <w:sz w:val="22"/>
          <w:szCs w:val="22"/>
        </w:rPr>
        <w:t xml:space="preserve"> stránkách města Pardubic po schválení jednotlivých dotací v</w:t>
      </w:r>
      <w:r w:rsidR="00025184">
        <w:rPr>
          <w:rFonts w:asciiTheme="minorHAnsi" w:hAnsiTheme="minorHAnsi"/>
          <w:snapToGrid w:val="0"/>
          <w:sz w:val="22"/>
          <w:szCs w:val="22"/>
        </w:rPr>
        <w:t> </w:t>
      </w:r>
      <w:r w:rsidRPr="009072AB">
        <w:rPr>
          <w:rFonts w:asciiTheme="minorHAnsi" w:hAnsiTheme="minorHAnsi"/>
          <w:snapToGrid w:val="0"/>
          <w:sz w:val="22"/>
          <w:szCs w:val="22"/>
        </w:rPr>
        <w:t xml:space="preserve">orgánech města. </w:t>
      </w:r>
    </w:p>
    <w:p w14:paraId="1DB1D278" w14:textId="77777777" w:rsidR="00F032F9" w:rsidRPr="00F032F9" w:rsidRDefault="00F032F9" w:rsidP="00F032F9">
      <w:pPr>
        <w:widowControl w:val="0"/>
        <w:spacing w:line="259" w:lineRule="auto"/>
        <w:jc w:val="both"/>
        <w:rPr>
          <w:rFonts w:asciiTheme="minorHAnsi" w:hAnsiTheme="minorHAnsi"/>
          <w:snapToGrid w:val="0"/>
          <w:sz w:val="22"/>
          <w:szCs w:val="22"/>
        </w:rPr>
      </w:pPr>
    </w:p>
    <w:p w14:paraId="55F39F71" w14:textId="6CF081D6" w:rsidR="00AA0292" w:rsidRPr="0038208F" w:rsidRDefault="00266E22" w:rsidP="0038208F">
      <w:pPr>
        <w:pStyle w:val="Odstavecseseznamem"/>
        <w:widowControl w:val="0"/>
        <w:numPr>
          <w:ilvl w:val="0"/>
          <w:numId w:val="3"/>
        </w:numPr>
        <w:spacing w:line="259" w:lineRule="auto"/>
        <w:ind w:left="426" w:hanging="426"/>
        <w:jc w:val="both"/>
        <w:rPr>
          <w:rFonts w:asciiTheme="minorHAnsi" w:hAnsiTheme="minorHAnsi"/>
          <w:snapToGrid w:val="0"/>
          <w:sz w:val="22"/>
          <w:szCs w:val="22"/>
        </w:rPr>
      </w:pPr>
      <w:r w:rsidRPr="0038208F">
        <w:rPr>
          <w:rFonts w:asciiTheme="minorHAnsi" w:hAnsiTheme="minorHAnsi"/>
          <w:snapToGrid w:val="0"/>
          <w:sz w:val="22"/>
          <w:szCs w:val="22"/>
        </w:rPr>
        <w:t>Uvedenými pravidly se bude řídit poskytování dotací z</w:t>
      </w:r>
      <w:r w:rsidR="00025184" w:rsidRPr="0038208F">
        <w:rPr>
          <w:rFonts w:asciiTheme="minorHAnsi" w:hAnsiTheme="minorHAnsi"/>
          <w:snapToGrid w:val="0"/>
          <w:sz w:val="22"/>
          <w:szCs w:val="22"/>
        </w:rPr>
        <w:t> </w:t>
      </w:r>
      <w:r w:rsidRPr="0038208F">
        <w:rPr>
          <w:rFonts w:asciiTheme="minorHAnsi" w:hAnsiTheme="minorHAnsi"/>
          <w:snapToGrid w:val="0"/>
          <w:sz w:val="22"/>
          <w:szCs w:val="22"/>
        </w:rPr>
        <w:t>Programu podpory v</w:t>
      </w:r>
      <w:r w:rsidR="00025184" w:rsidRPr="0038208F">
        <w:rPr>
          <w:rFonts w:asciiTheme="minorHAnsi" w:hAnsiTheme="minorHAnsi"/>
          <w:snapToGrid w:val="0"/>
          <w:sz w:val="22"/>
          <w:szCs w:val="22"/>
        </w:rPr>
        <w:t> </w:t>
      </w:r>
      <w:r w:rsidRPr="0038208F">
        <w:rPr>
          <w:rFonts w:asciiTheme="minorHAnsi" w:hAnsiTheme="minorHAnsi"/>
          <w:snapToGrid w:val="0"/>
          <w:sz w:val="22"/>
          <w:szCs w:val="22"/>
        </w:rPr>
        <w:t xml:space="preserve">sociální </w:t>
      </w:r>
      <w:r w:rsidR="003A16C4" w:rsidRPr="0038208F">
        <w:rPr>
          <w:rFonts w:asciiTheme="minorHAnsi" w:hAnsiTheme="minorHAnsi"/>
          <w:snapToGrid w:val="0"/>
          <w:sz w:val="22"/>
          <w:szCs w:val="22"/>
        </w:rPr>
        <w:t xml:space="preserve">a zdravotní </w:t>
      </w:r>
      <w:r w:rsidRPr="0038208F">
        <w:rPr>
          <w:rFonts w:asciiTheme="minorHAnsi" w:hAnsiTheme="minorHAnsi"/>
          <w:snapToGrid w:val="0"/>
          <w:sz w:val="22"/>
          <w:szCs w:val="22"/>
        </w:rPr>
        <w:t xml:space="preserve">oblasti na rok </w:t>
      </w:r>
      <w:ins w:id="32" w:author="Procházková Jana" w:date="2025-10-14T10:16:00Z" w16du:dateUtc="2025-10-14T08:16:00Z">
        <w:r w:rsidR="004650F6">
          <w:rPr>
            <w:rFonts w:asciiTheme="minorHAnsi" w:hAnsiTheme="minorHAnsi"/>
            <w:snapToGrid w:val="0"/>
            <w:sz w:val="22"/>
            <w:szCs w:val="22"/>
          </w:rPr>
          <w:t>2026</w:t>
        </w:r>
      </w:ins>
      <w:del w:id="33" w:author="Procházková Jana" w:date="2025-10-14T10:16:00Z" w16du:dateUtc="2025-10-14T08:16:00Z">
        <w:r w:rsidR="00564A1A" w:rsidRPr="004167FB" w:rsidDel="004650F6">
          <w:rPr>
            <w:rFonts w:asciiTheme="minorHAnsi" w:hAnsiTheme="minorHAnsi"/>
            <w:snapToGrid w:val="0"/>
            <w:sz w:val="22"/>
            <w:szCs w:val="22"/>
          </w:rPr>
          <w:delText>202</w:delText>
        </w:r>
        <w:r w:rsidR="00A63879" w:rsidRPr="004167FB" w:rsidDel="004650F6">
          <w:rPr>
            <w:rFonts w:asciiTheme="minorHAnsi" w:hAnsiTheme="minorHAnsi"/>
            <w:snapToGrid w:val="0"/>
            <w:sz w:val="22"/>
            <w:szCs w:val="22"/>
          </w:rPr>
          <w:delText>5</w:delText>
        </w:r>
      </w:del>
      <w:r w:rsidR="00DD725E" w:rsidRPr="004167FB">
        <w:rPr>
          <w:rFonts w:asciiTheme="minorHAnsi" w:hAnsiTheme="minorHAnsi"/>
          <w:snapToGrid w:val="0"/>
          <w:sz w:val="22"/>
          <w:szCs w:val="22"/>
        </w:rPr>
        <w:t>, popř.</w:t>
      </w:r>
      <w:r w:rsidR="00903B71" w:rsidRPr="004167FB">
        <w:rPr>
          <w:rFonts w:asciiTheme="minorHAnsi" w:hAnsiTheme="minorHAnsi"/>
          <w:snapToGrid w:val="0"/>
          <w:sz w:val="22"/>
          <w:szCs w:val="22"/>
        </w:rPr>
        <w:t xml:space="preserve"> rok</w:t>
      </w:r>
      <w:r w:rsidR="00564A1A" w:rsidRPr="004167FB">
        <w:rPr>
          <w:rFonts w:asciiTheme="minorHAnsi" w:hAnsiTheme="minorHAnsi"/>
          <w:snapToGrid w:val="0"/>
          <w:sz w:val="22"/>
          <w:szCs w:val="22"/>
        </w:rPr>
        <w:t xml:space="preserve">y </w:t>
      </w:r>
      <w:r w:rsidR="00564A1A" w:rsidRPr="0038208F">
        <w:rPr>
          <w:rFonts w:asciiTheme="minorHAnsi" w:hAnsiTheme="minorHAnsi"/>
          <w:snapToGrid w:val="0"/>
          <w:sz w:val="22"/>
          <w:szCs w:val="22"/>
        </w:rPr>
        <w:t>následující.</w:t>
      </w:r>
    </w:p>
    <w:p w14:paraId="7E388DFD" w14:textId="77777777" w:rsidR="00F57756" w:rsidRPr="00903B71" w:rsidRDefault="00F57756" w:rsidP="00D66616">
      <w:pPr>
        <w:widowControl w:val="0"/>
        <w:spacing w:line="259" w:lineRule="auto"/>
        <w:ind w:left="360"/>
        <w:jc w:val="both"/>
        <w:rPr>
          <w:rFonts w:asciiTheme="minorHAnsi" w:hAnsiTheme="minorHAnsi"/>
          <w:snapToGrid w:val="0"/>
          <w:sz w:val="22"/>
          <w:szCs w:val="22"/>
        </w:rPr>
      </w:pPr>
    </w:p>
    <w:p w14:paraId="1C42726C" w14:textId="0238C4F8" w:rsidR="00C91E82" w:rsidRPr="00C91E82" w:rsidRDefault="00817AC4" w:rsidP="00D66616">
      <w:pPr>
        <w:widowControl w:val="0"/>
        <w:numPr>
          <w:ilvl w:val="0"/>
          <w:numId w:val="3"/>
        </w:numPr>
        <w:tabs>
          <w:tab w:val="num" w:pos="360"/>
        </w:tabs>
        <w:spacing w:line="259" w:lineRule="auto"/>
        <w:ind w:left="360"/>
        <w:jc w:val="both"/>
        <w:rPr>
          <w:rFonts w:asciiTheme="minorHAnsi" w:hAnsiTheme="minorHAnsi"/>
          <w:snapToGrid w:val="0"/>
          <w:sz w:val="22"/>
          <w:szCs w:val="22"/>
        </w:rPr>
      </w:pPr>
      <w:r w:rsidRPr="009072AB">
        <w:rPr>
          <w:rFonts w:asciiTheme="minorHAnsi" w:hAnsiTheme="minorHAnsi"/>
          <w:snapToGrid w:val="0"/>
          <w:sz w:val="22"/>
          <w:szCs w:val="22"/>
        </w:rPr>
        <w:t xml:space="preserve">Tato pravidla byla schválena </w:t>
      </w:r>
      <w:r w:rsidR="00FB327F">
        <w:rPr>
          <w:rFonts w:asciiTheme="minorHAnsi" w:hAnsiTheme="minorHAnsi"/>
          <w:snapToGrid w:val="0"/>
          <w:sz w:val="22"/>
          <w:szCs w:val="22"/>
        </w:rPr>
        <w:t>Zastupitelstvem</w:t>
      </w:r>
      <w:r w:rsidR="00FB327F" w:rsidRPr="009072AB">
        <w:rPr>
          <w:rFonts w:asciiTheme="minorHAnsi" w:hAnsiTheme="minorHAnsi"/>
          <w:snapToGrid w:val="0"/>
          <w:sz w:val="22"/>
          <w:szCs w:val="22"/>
        </w:rPr>
        <w:t xml:space="preserve"> </w:t>
      </w:r>
      <w:r w:rsidRPr="009072AB">
        <w:rPr>
          <w:rFonts w:asciiTheme="minorHAnsi" w:hAnsiTheme="minorHAnsi"/>
          <w:snapToGrid w:val="0"/>
          <w:sz w:val="22"/>
          <w:szCs w:val="22"/>
        </w:rPr>
        <w:t>města Pardubic</w:t>
      </w:r>
      <w:r w:rsidR="0068653B">
        <w:rPr>
          <w:rFonts w:asciiTheme="minorHAnsi" w:hAnsiTheme="minorHAnsi"/>
          <w:snapToGrid w:val="0"/>
          <w:sz w:val="22"/>
          <w:szCs w:val="22"/>
        </w:rPr>
        <w:t xml:space="preserve"> pod č. Z/</w:t>
      </w:r>
      <w:r w:rsidR="003B0425">
        <w:rPr>
          <w:rFonts w:asciiTheme="minorHAnsi" w:hAnsiTheme="minorHAnsi"/>
          <w:snapToGrid w:val="0"/>
          <w:sz w:val="22"/>
          <w:szCs w:val="22"/>
        </w:rPr>
        <w:t>xxx</w:t>
      </w:r>
      <w:r w:rsidR="0068653B">
        <w:rPr>
          <w:rFonts w:asciiTheme="minorHAnsi" w:hAnsiTheme="minorHAnsi"/>
          <w:snapToGrid w:val="0"/>
          <w:sz w:val="22"/>
          <w:szCs w:val="22"/>
        </w:rPr>
        <w:t>/</w:t>
      </w:r>
      <w:r w:rsidR="003B0425" w:rsidRPr="004167FB">
        <w:rPr>
          <w:rFonts w:asciiTheme="minorHAnsi" w:hAnsiTheme="minorHAnsi"/>
          <w:snapToGrid w:val="0"/>
          <w:sz w:val="22"/>
          <w:szCs w:val="22"/>
        </w:rPr>
        <w:t>202</w:t>
      </w:r>
      <w:ins w:id="34" w:author="Procházková Jana" w:date="2025-10-14T10:16:00Z" w16du:dateUtc="2025-10-14T08:16:00Z">
        <w:r w:rsidR="004650F6">
          <w:rPr>
            <w:rFonts w:asciiTheme="minorHAnsi" w:hAnsiTheme="minorHAnsi"/>
            <w:snapToGrid w:val="0"/>
            <w:sz w:val="22"/>
            <w:szCs w:val="22"/>
          </w:rPr>
          <w:t>5</w:t>
        </w:r>
      </w:ins>
      <w:del w:id="35" w:author="Procházková Jana" w:date="2025-10-14T10:16:00Z" w16du:dateUtc="2025-10-14T08:16:00Z">
        <w:r w:rsidR="00A63879" w:rsidRPr="004167FB" w:rsidDel="004650F6">
          <w:rPr>
            <w:rFonts w:asciiTheme="minorHAnsi" w:hAnsiTheme="minorHAnsi"/>
            <w:snapToGrid w:val="0"/>
            <w:sz w:val="22"/>
            <w:szCs w:val="22"/>
          </w:rPr>
          <w:delText>4</w:delText>
        </w:r>
      </w:del>
      <w:r w:rsidR="003B0425" w:rsidRPr="004167FB">
        <w:rPr>
          <w:rFonts w:asciiTheme="minorHAnsi" w:hAnsiTheme="minorHAnsi"/>
          <w:snapToGrid w:val="0"/>
          <w:sz w:val="22"/>
          <w:szCs w:val="22"/>
        </w:rPr>
        <w:t xml:space="preserve"> </w:t>
      </w:r>
      <w:r w:rsidR="007A38E1" w:rsidRPr="004167FB">
        <w:rPr>
          <w:rFonts w:asciiTheme="minorHAnsi" w:hAnsiTheme="minorHAnsi"/>
          <w:snapToGrid w:val="0"/>
          <w:sz w:val="22"/>
          <w:szCs w:val="22"/>
        </w:rPr>
        <w:t>dne</w:t>
      </w:r>
      <w:r w:rsidR="00945C4B" w:rsidRPr="004167FB">
        <w:rPr>
          <w:rFonts w:asciiTheme="minorHAnsi" w:hAnsiTheme="minorHAnsi"/>
          <w:snapToGrid w:val="0"/>
          <w:sz w:val="22"/>
          <w:szCs w:val="22"/>
        </w:rPr>
        <w:t xml:space="preserve"> </w:t>
      </w:r>
      <w:ins w:id="36" w:author="Procházková Jana" w:date="2025-10-14T10:16:00Z" w16du:dateUtc="2025-10-14T08:16:00Z">
        <w:r w:rsidR="004650F6">
          <w:rPr>
            <w:rFonts w:asciiTheme="minorHAnsi" w:hAnsiTheme="minorHAnsi"/>
            <w:snapToGrid w:val="0"/>
            <w:sz w:val="22"/>
            <w:szCs w:val="22"/>
          </w:rPr>
          <w:t>15.12.2025</w:t>
        </w:r>
      </w:ins>
      <w:del w:id="37" w:author="Procházková Jana" w:date="2025-10-14T10:16:00Z" w16du:dateUtc="2025-10-14T08:16:00Z">
        <w:r w:rsidR="00945C4B" w:rsidRPr="004167FB" w:rsidDel="004650F6">
          <w:rPr>
            <w:rFonts w:asciiTheme="minorHAnsi" w:hAnsiTheme="minorHAnsi"/>
            <w:snapToGrid w:val="0"/>
            <w:sz w:val="22"/>
            <w:szCs w:val="22"/>
          </w:rPr>
          <w:delText>16.12.2024</w:delText>
        </w:r>
      </w:del>
      <w:r w:rsidR="00F032F9" w:rsidRPr="004167FB">
        <w:rPr>
          <w:rFonts w:asciiTheme="minorHAnsi" w:hAnsiTheme="minorHAnsi"/>
          <w:snapToGrid w:val="0"/>
          <w:sz w:val="22"/>
          <w:szCs w:val="22"/>
        </w:rPr>
        <w:t>.</w:t>
      </w:r>
      <w:r w:rsidR="00945C4B" w:rsidRPr="004167FB">
        <w:rPr>
          <w:rFonts w:asciiTheme="minorHAnsi" w:hAnsiTheme="minorHAnsi"/>
          <w:snapToGrid w:val="0"/>
          <w:sz w:val="22"/>
          <w:szCs w:val="22"/>
        </w:rPr>
        <w:t xml:space="preserve"> </w:t>
      </w:r>
    </w:p>
    <w:p w14:paraId="15C3C434" w14:textId="77777777" w:rsidR="006A1FA5" w:rsidRDefault="006A1FA5" w:rsidP="00D66616">
      <w:pPr>
        <w:spacing w:line="259" w:lineRule="auto"/>
        <w:rPr>
          <w:rFonts w:asciiTheme="minorHAnsi" w:hAnsiTheme="minorHAnsi"/>
          <w:b/>
          <w:sz w:val="22"/>
          <w:szCs w:val="22"/>
        </w:rPr>
      </w:pPr>
    </w:p>
    <w:p w14:paraId="03BF41CE" w14:textId="77777777" w:rsidR="000302DA" w:rsidRDefault="000302DA" w:rsidP="00D66616">
      <w:pPr>
        <w:spacing w:line="259" w:lineRule="auto"/>
        <w:rPr>
          <w:rFonts w:asciiTheme="minorHAnsi" w:hAnsiTheme="minorHAnsi"/>
          <w:bCs/>
          <w:sz w:val="22"/>
          <w:szCs w:val="22"/>
        </w:rPr>
      </w:pPr>
    </w:p>
    <w:p w14:paraId="124AB90A" w14:textId="034A280F" w:rsidR="00FA2FFF" w:rsidRPr="0038208F" w:rsidRDefault="000302DA" w:rsidP="00D66616">
      <w:pPr>
        <w:spacing w:line="259" w:lineRule="auto"/>
        <w:rPr>
          <w:rFonts w:asciiTheme="minorHAnsi" w:hAnsiTheme="minorHAnsi"/>
          <w:bCs/>
          <w:sz w:val="22"/>
          <w:szCs w:val="22"/>
        </w:rPr>
      </w:pPr>
      <w:r w:rsidRPr="0038208F">
        <w:rPr>
          <w:rFonts w:asciiTheme="minorHAnsi" w:hAnsiTheme="minorHAnsi"/>
          <w:bCs/>
          <w:sz w:val="22"/>
          <w:szCs w:val="22"/>
          <w:u w:val="single"/>
        </w:rPr>
        <w:t>Příloha pravidel č. 1</w:t>
      </w:r>
      <w:r w:rsidRPr="0038208F">
        <w:rPr>
          <w:rFonts w:asciiTheme="minorHAnsi" w:hAnsiTheme="minorHAnsi"/>
          <w:bCs/>
          <w:sz w:val="22"/>
          <w:szCs w:val="22"/>
        </w:rPr>
        <w:t xml:space="preserve"> – Kritéria </w:t>
      </w:r>
      <w:r w:rsidRPr="0038208F">
        <w:rPr>
          <w:rFonts w:ascii="Calibri" w:hAnsi="Calibri"/>
          <w:bCs/>
          <w:sz w:val="22"/>
          <w:szCs w:val="22"/>
        </w:rPr>
        <w:t xml:space="preserve">pro posuzování žádostí o účelovou dotaci v sociální a zdravotní oblasti </w:t>
      </w:r>
      <w:ins w:id="38" w:author="Procházková Jana" w:date="2025-10-14T10:41:00Z" w16du:dateUtc="2025-10-14T08:41:00Z">
        <w:r w:rsidR="002D4F5B">
          <w:rPr>
            <w:rFonts w:ascii="Calibri" w:hAnsi="Calibri"/>
            <w:bCs/>
            <w:sz w:val="22"/>
            <w:szCs w:val="22"/>
          </w:rPr>
          <w:t>– registrované služby a Kritéria pro posuzování žádostí o účelovou dotaci v sociální a zdravotní oblasti – neregistrované služ</w:t>
        </w:r>
      </w:ins>
      <w:ins w:id="39" w:author="Procházková Jana" w:date="2025-10-14T10:42:00Z" w16du:dateUtc="2025-10-14T08:42:00Z">
        <w:r w:rsidR="002D4F5B">
          <w:rPr>
            <w:rFonts w:ascii="Calibri" w:hAnsi="Calibri"/>
            <w:bCs/>
            <w:sz w:val="22"/>
            <w:szCs w:val="22"/>
          </w:rPr>
          <w:t>by.</w:t>
        </w:r>
      </w:ins>
      <w:r w:rsidR="00FA2FFF" w:rsidRPr="0038208F">
        <w:rPr>
          <w:rFonts w:asciiTheme="minorHAnsi" w:hAnsiTheme="minorHAnsi"/>
          <w:bCs/>
          <w:sz w:val="22"/>
          <w:szCs w:val="22"/>
        </w:rPr>
        <w:br w:type="page"/>
      </w:r>
    </w:p>
    <w:p w14:paraId="6F5E55DE" w14:textId="3E0E55AC" w:rsidR="007B10A6" w:rsidRDefault="007B10A6" w:rsidP="00D66616">
      <w:pPr>
        <w:spacing w:line="259" w:lineRule="auto"/>
        <w:rPr>
          <w:rFonts w:asciiTheme="minorHAnsi" w:hAnsiTheme="minorHAnsi"/>
          <w:b/>
          <w:sz w:val="22"/>
          <w:szCs w:val="22"/>
        </w:rPr>
      </w:pPr>
      <w:r>
        <w:rPr>
          <w:rFonts w:asciiTheme="minorHAnsi" w:hAnsiTheme="minorHAnsi"/>
          <w:b/>
          <w:sz w:val="22"/>
          <w:szCs w:val="22"/>
        </w:rPr>
        <w:lastRenderedPageBreak/>
        <w:t xml:space="preserve">                                                                                                                                                   Příloha č. 1 </w:t>
      </w:r>
      <w:r w:rsidR="000302DA">
        <w:rPr>
          <w:rFonts w:asciiTheme="minorHAnsi" w:hAnsiTheme="minorHAnsi"/>
          <w:b/>
          <w:sz w:val="22"/>
          <w:szCs w:val="22"/>
        </w:rPr>
        <w:t>pravidel</w:t>
      </w:r>
      <w:r>
        <w:rPr>
          <w:rFonts w:asciiTheme="minorHAnsi" w:hAnsiTheme="minorHAnsi"/>
          <w:b/>
          <w:sz w:val="22"/>
          <w:szCs w:val="22"/>
        </w:rPr>
        <w:t xml:space="preserve">       </w:t>
      </w:r>
    </w:p>
    <w:p w14:paraId="585EFF87" w14:textId="77777777" w:rsidR="007B10A6" w:rsidRDefault="007B10A6" w:rsidP="00D66616">
      <w:pPr>
        <w:spacing w:line="259" w:lineRule="auto"/>
        <w:rPr>
          <w:rFonts w:asciiTheme="minorHAnsi" w:hAnsiTheme="minorHAnsi"/>
          <w:b/>
          <w:sz w:val="22"/>
          <w:szCs w:val="22"/>
        </w:rPr>
      </w:pPr>
    </w:p>
    <w:p w14:paraId="56347BEC" w14:textId="20BB2F98" w:rsidR="002237BC" w:rsidRDefault="00D93519" w:rsidP="00D66616">
      <w:pPr>
        <w:spacing w:line="259" w:lineRule="auto"/>
        <w:jc w:val="both"/>
        <w:rPr>
          <w:rFonts w:ascii="Calibri" w:hAnsi="Calibri"/>
          <w:b/>
          <w:sz w:val="22"/>
          <w:szCs w:val="22"/>
        </w:rPr>
      </w:pPr>
      <w:r w:rsidRPr="00FA2FFF">
        <w:rPr>
          <w:rFonts w:ascii="Calibri" w:hAnsi="Calibri"/>
          <w:b/>
          <w:sz w:val="22"/>
          <w:szCs w:val="22"/>
        </w:rPr>
        <w:t xml:space="preserve">Kritéria pro </w:t>
      </w:r>
      <w:r w:rsidR="00885289" w:rsidRPr="00FA2FFF">
        <w:rPr>
          <w:rFonts w:ascii="Calibri" w:hAnsi="Calibri"/>
          <w:b/>
          <w:sz w:val="22"/>
          <w:szCs w:val="22"/>
        </w:rPr>
        <w:t>posuzování</w:t>
      </w:r>
      <w:r w:rsidRPr="00FA2FFF">
        <w:rPr>
          <w:rFonts w:ascii="Calibri" w:hAnsi="Calibri"/>
          <w:b/>
          <w:sz w:val="22"/>
          <w:szCs w:val="22"/>
        </w:rPr>
        <w:t xml:space="preserve"> žádostí </w:t>
      </w:r>
      <w:r>
        <w:rPr>
          <w:rFonts w:ascii="Calibri" w:hAnsi="Calibri"/>
          <w:b/>
          <w:sz w:val="22"/>
          <w:szCs w:val="22"/>
        </w:rPr>
        <w:t>o účelovou dotaci v sociální a zdravotní oblasti</w:t>
      </w:r>
      <w:r w:rsidR="000600B8">
        <w:rPr>
          <w:rFonts w:ascii="Calibri" w:hAnsi="Calibri"/>
          <w:b/>
          <w:sz w:val="22"/>
          <w:szCs w:val="22"/>
        </w:rPr>
        <w:t xml:space="preserve"> – registrované služby</w:t>
      </w:r>
    </w:p>
    <w:p w14:paraId="4E44B411" w14:textId="429A7768" w:rsidR="00D93519" w:rsidRDefault="00D93519" w:rsidP="00D66616">
      <w:pPr>
        <w:spacing w:line="259" w:lineRule="auto"/>
        <w:jc w:val="both"/>
        <w:rPr>
          <w:rFonts w:ascii="Calibri" w:hAnsi="Calibri"/>
          <w:bCs/>
          <w:sz w:val="22"/>
          <w:szCs w:val="22"/>
        </w:rPr>
      </w:pPr>
      <w:r>
        <w:rPr>
          <w:rFonts w:ascii="Calibri" w:hAnsi="Calibri"/>
          <w:bCs/>
          <w:sz w:val="22"/>
          <w:szCs w:val="22"/>
        </w:rPr>
        <w:t>Každá jednotlivá žádost je posuzována ve třech stupních – z pohledu formálních, věcných a výpočtových kritérií</w:t>
      </w:r>
      <w:r w:rsidR="00FA61D7">
        <w:rPr>
          <w:rFonts w:ascii="Calibri" w:hAnsi="Calibri"/>
          <w:bCs/>
          <w:sz w:val="22"/>
          <w:szCs w:val="22"/>
        </w:rPr>
        <w:t>:</w:t>
      </w:r>
    </w:p>
    <w:p w14:paraId="3AE3A287" w14:textId="49DEF567" w:rsidR="00FA61D7" w:rsidRDefault="00FA61D7" w:rsidP="00D66616">
      <w:pPr>
        <w:spacing w:line="259" w:lineRule="auto"/>
        <w:jc w:val="both"/>
        <w:rPr>
          <w:rFonts w:ascii="Calibri" w:hAnsi="Calibri"/>
          <w:bCs/>
          <w:sz w:val="22"/>
          <w:szCs w:val="22"/>
        </w:rPr>
      </w:pPr>
    </w:p>
    <w:p w14:paraId="663BEFCA" w14:textId="77777777" w:rsidR="000302DA" w:rsidRDefault="000302DA" w:rsidP="00D66616">
      <w:pPr>
        <w:spacing w:line="259" w:lineRule="auto"/>
        <w:jc w:val="both"/>
        <w:rPr>
          <w:rFonts w:ascii="Calibri" w:hAnsi="Calibri"/>
          <w:bCs/>
          <w:sz w:val="22"/>
          <w:szCs w:val="22"/>
        </w:rPr>
      </w:pPr>
    </w:p>
    <w:p w14:paraId="09793A87" w14:textId="0233DBBB" w:rsidR="00FA61D7" w:rsidRPr="004C29D5" w:rsidRDefault="00FA61D7" w:rsidP="00D66616">
      <w:pPr>
        <w:spacing w:line="259" w:lineRule="auto"/>
        <w:jc w:val="both"/>
        <w:rPr>
          <w:rFonts w:ascii="Calibri" w:hAnsi="Calibri"/>
          <w:b/>
          <w:sz w:val="22"/>
          <w:szCs w:val="22"/>
          <w:u w:val="single"/>
        </w:rPr>
      </w:pPr>
      <w:r w:rsidRPr="004C29D5">
        <w:rPr>
          <w:rFonts w:ascii="Calibri" w:hAnsi="Calibri"/>
          <w:b/>
          <w:sz w:val="22"/>
          <w:szCs w:val="22"/>
          <w:u w:val="single"/>
        </w:rPr>
        <w:t>Formální náležitosti žádosti</w:t>
      </w:r>
    </w:p>
    <w:p w14:paraId="07E3FD35" w14:textId="6634D4E0" w:rsidR="00FA61D7" w:rsidRPr="00FA2FFF" w:rsidRDefault="00FA61D7" w:rsidP="00D66616">
      <w:pPr>
        <w:pStyle w:val="Odstavecseseznamem"/>
        <w:numPr>
          <w:ilvl w:val="0"/>
          <w:numId w:val="5"/>
        </w:numPr>
        <w:spacing w:line="259" w:lineRule="auto"/>
        <w:jc w:val="both"/>
        <w:rPr>
          <w:rFonts w:ascii="Calibri" w:hAnsi="Calibri"/>
          <w:bCs/>
          <w:sz w:val="22"/>
          <w:szCs w:val="22"/>
        </w:rPr>
      </w:pPr>
      <w:r w:rsidRPr="00FA2FFF">
        <w:rPr>
          <w:rFonts w:ascii="Calibri" w:hAnsi="Calibri"/>
          <w:bCs/>
          <w:sz w:val="22"/>
          <w:szCs w:val="22"/>
        </w:rPr>
        <w:t>Žádost byla podána v elektronické podobě přes Portál občana</w:t>
      </w:r>
    </w:p>
    <w:p w14:paraId="67D459CA" w14:textId="77777777" w:rsidR="00FA2FFF" w:rsidRPr="00FA2FFF" w:rsidRDefault="00FA2FFF" w:rsidP="00D66616">
      <w:pPr>
        <w:pStyle w:val="Odstavecseseznamem"/>
        <w:numPr>
          <w:ilvl w:val="0"/>
          <w:numId w:val="5"/>
        </w:numPr>
        <w:spacing w:line="259" w:lineRule="auto"/>
        <w:jc w:val="both"/>
        <w:rPr>
          <w:rFonts w:ascii="Calibri" w:hAnsi="Calibri"/>
          <w:bCs/>
          <w:sz w:val="22"/>
          <w:szCs w:val="22"/>
        </w:rPr>
      </w:pPr>
      <w:r w:rsidRPr="00FA2FFF">
        <w:rPr>
          <w:rFonts w:ascii="Calibri" w:hAnsi="Calibri"/>
          <w:bCs/>
          <w:sz w:val="22"/>
          <w:szCs w:val="22"/>
        </w:rPr>
        <w:t xml:space="preserve">Žádost byla podána v termínu stanoveném v rámci vyhlášeného dotačního řízení </w:t>
      </w:r>
    </w:p>
    <w:p w14:paraId="13D778E2" w14:textId="2FB3F6C4" w:rsidR="00FA61D7" w:rsidRPr="00FA2FFF" w:rsidRDefault="00FA61D7" w:rsidP="00D66616">
      <w:pPr>
        <w:pStyle w:val="Odstavecseseznamem"/>
        <w:numPr>
          <w:ilvl w:val="0"/>
          <w:numId w:val="5"/>
        </w:numPr>
        <w:spacing w:line="259" w:lineRule="auto"/>
        <w:jc w:val="both"/>
        <w:rPr>
          <w:rFonts w:ascii="Calibri" w:hAnsi="Calibri"/>
          <w:bCs/>
          <w:sz w:val="22"/>
          <w:szCs w:val="22"/>
        </w:rPr>
      </w:pPr>
      <w:r w:rsidRPr="00FA2FFF">
        <w:rPr>
          <w:rFonts w:ascii="Calibri" w:hAnsi="Calibri"/>
          <w:bCs/>
          <w:sz w:val="22"/>
          <w:szCs w:val="22"/>
        </w:rPr>
        <w:t xml:space="preserve">Žádost </w:t>
      </w:r>
      <w:r w:rsidR="00F37E2B" w:rsidRPr="00FA2FFF">
        <w:rPr>
          <w:rFonts w:ascii="Calibri" w:hAnsi="Calibri"/>
          <w:bCs/>
          <w:sz w:val="22"/>
          <w:szCs w:val="22"/>
        </w:rPr>
        <w:t xml:space="preserve">je řádně vyplněná, </w:t>
      </w:r>
      <w:r w:rsidRPr="00FA2FFF">
        <w:rPr>
          <w:rFonts w:ascii="Calibri" w:hAnsi="Calibri"/>
          <w:bCs/>
          <w:sz w:val="22"/>
          <w:szCs w:val="22"/>
        </w:rPr>
        <w:t xml:space="preserve">obsahuje všechny povinné přílohy, právní forma žadatele je v souladu s podmínkami </w:t>
      </w:r>
      <w:r w:rsidR="0098123C">
        <w:rPr>
          <w:rFonts w:ascii="Calibri" w:hAnsi="Calibri"/>
          <w:bCs/>
          <w:sz w:val="22"/>
          <w:szCs w:val="22"/>
        </w:rPr>
        <w:t>vyhlášeného Záměru</w:t>
      </w:r>
    </w:p>
    <w:p w14:paraId="46D5C318" w14:textId="77777777" w:rsidR="00D93519" w:rsidRDefault="00D93519" w:rsidP="00D66616">
      <w:pPr>
        <w:spacing w:line="259" w:lineRule="auto"/>
        <w:jc w:val="both"/>
        <w:rPr>
          <w:rFonts w:ascii="Calibri" w:hAnsi="Calibri"/>
          <w:b/>
          <w:sz w:val="22"/>
          <w:szCs w:val="22"/>
        </w:rPr>
      </w:pPr>
    </w:p>
    <w:p w14:paraId="7706DEE9" w14:textId="77777777" w:rsidR="000302DA" w:rsidRPr="00AE534F" w:rsidRDefault="000302DA" w:rsidP="00D66616">
      <w:pPr>
        <w:spacing w:line="259" w:lineRule="auto"/>
        <w:jc w:val="both"/>
        <w:rPr>
          <w:rFonts w:ascii="Calibri" w:hAnsi="Calibri"/>
          <w:b/>
          <w:sz w:val="22"/>
          <w:szCs w:val="22"/>
        </w:rPr>
      </w:pPr>
    </w:p>
    <w:p w14:paraId="3682ECB8" w14:textId="5EBE1DA6" w:rsidR="00DA33DC" w:rsidRPr="00FA2FFF" w:rsidRDefault="00FA61D7" w:rsidP="00D66616">
      <w:pPr>
        <w:spacing w:line="259" w:lineRule="auto"/>
        <w:jc w:val="both"/>
        <w:rPr>
          <w:rFonts w:ascii="Calibri" w:hAnsi="Calibri"/>
          <w:bCs/>
          <w:sz w:val="22"/>
          <w:szCs w:val="22"/>
          <w:u w:val="single"/>
        </w:rPr>
      </w:pPr>
      <w:r w:rsidRPr="00FA2FFF">
        <w:rPr>
          <w:rFonts w:ascii="Calibri" w:hAnsi="Calibri"/>
          <w:b/>
          <w:sz w:val="22"/>
          <w:szCs w:val="22"/>
          <w:u w:val="single"/>
        </w:rPr>
        <w:t>Věcné náležitosti žádosti</w:t>
      </w:r>
    </w:p>
    <w:p w14:paraId="46740246" w14:textId="4BF20849" w:rsidR="00FA61D7" w:rsidRDefault="004C29D5" w:rsidP="00D66616">
      <w:pPr>
        <w:pStyle w:val="Odstavecseseznamem"/>
        <w:numPr>
          <w:ilvl w:val="0"/>
          <w:numId w:val="28"/>
        </w:numPr>
        <w:spacing w:line="259" w:lineRule="auto"/>
        <w:jc w:val="both"/>
        <w:rPr>
          <w:rFonts w:ascii="Calibri" w:hAnsi="Calibri"/>
          <w:bCs/>
          <w:sz w:val="22"/>
          <w:szCs w:val="22"/>
        </w:rPr>
      </w:pPr>
      <w:r>
        <w:rPr>
          <w:rFonts w:ascii="Calibri" w:hAnsi="Calibri"/>
          <w:bCs/>
          <w:sz w:val="22"/>
          <w:szCs w:val="22"/>
        </w:rPr>
        <w:t>Soulad s Komunitním plánem sociálních a souvisejících služeb města Pardubic na aktuální období (zhodnocení potřebnosti sociální služby na území města)</w:t>
      </w:r>
      <w:r w:rsidR="00885289">
        <w:rPr>
          <w:rFonts w:ascii="Calibri" w:hAnsi="Calibri"/>
          <w:bCs/>
          <w:sz w:val="22"/>
          <w:szCs w:val="22"/>
        </w:rPr>
        <w:t xml:space="preserve"> příp. dalšími koncepčními materiály města</w:t>
      </w:r>
    </w:p>
    <w:p w14:paraId="628AB3E9" w14:textId="6FBCAD96" w:rsidR="004C29D5" w:rsidRDefault="004C29D5" w:rsidP="00D66616">
      <w:pPr>
        <w:pStyle w:val="Odstavecseseznamem"/>
        <w:numPr>
          <w:ilvl w:val="0"/>
          <w:numId w:val="28"/>
        </w:numPr>
        <w:spacing w:line="259" w:lineRule="auto"/>
        <w:jc w:val="both"/>
        <w:rPr>
          <w:rFonts w:ascii="Calibri" w:hAnsi="Calibri"/>
          <w:bCs/>
          <w:sz w:val="22"/>
          <w:szCs w:val="22"/>
        </w:rPr>
      </w:pPr>
      <w:r>
        <w:rPr>
          <w:rFonts w:ascii="Calibri" w:hAnsi="Calibri"/>
          <w:bCs/>
          <w:sz w:val="22"/>
          <w:szCs w:val="22"/>
        </w:rPr>
        <w:t>Zhodnocení uznatelných nákladů uvedených v</w:t>
      </w:r>
      <w:r w:rsidR="007239BF">
        <w:rPr>
          <w:rFonts w:ascii="Calibri" w:hAnsi="Calibri"/>
          <w:bCs/>
          <w:sz w:val="22"/>
          <w:szCs w:val="22"/>
        </w:rPr>
        <w:t> </w:t>
      </w:r>
      <w:r>
        <w:rPr>
          <w:rFonts w:ascii="Calibri" w:hAnsi="Calibri"/>
          <w:bCs/>
          <w:sz w:val="22"/>
          <w:szCs w:val="22"/>
        </w:rPr>
        <w:t>žádosti</w:t>
      </w:r>
    </w:p>
    <w:p w14:paraId="6884828F" w14:textId="1C48CE2E" w:rsidR="007239BF" w:rsidRDefault="007239BF" w:rsidP="00D66616">
      <w:pPr>
        <w:pStyle w:val="Odstavecseseznamem"/>
        <w:numPr>
          <w:ilvl w:val="0"/>
          <w:numId w:val="28"/>
        </w:numPr>
        <w:spacing w:line="259" w:lineRule="auto"/>
        <w:jc w:val="both"/>
        <w:rPr>
          <w:rFonts w:ascii="Calibri" w:hAnsi="Calibri"/>
          <w:bCs/>
          <w:sz w:val="22"/>
          <w:szCs w:val="22"/>
        </w:rPr>
      </w:pPr>
      <w:r>
        <w:rPr>
          <w:rFonts w:ascii="Calibri" w:hAnsi="Calibri"/>
          <w:bCs/>
          <w:sz w:val="22"/>
          <w:szCs w:val="22"/>
        </w:rPr>
        <w:t>Zdroje financování</w:t>
      </w:r>
    </w:p>
    <w:p w14:paraId="11A13D7C" w14:textId="26B40512" w:rsidR="004C29D5" w:rsidRPr="004C29D5" w:rsidRDefault="004C29D5" w:rsidP="00D66616">
      <w:pPr>
        <w:pStyle w:val="Odstavecseseznamem"/>
        <w:numPr>
          <w:ilvl w:val="0"/>
          <w:numId w:val="28"/>
        </w:numPr>
        <w:spacing w:line="259" w:lineRule="auto"/>
        <w:jc w:val="both"/>
        <w:rPr>
          <w:rFonts w:ascii="Calibri" w:hAnsi="Calibri"/>
          <w:bCs/>
          <w:sz w:val="22"/>
          <w:szCs w:val="22"/>
        </w:rPr>
      </w:pPr>
      <w:r>
        <w:rPr>
          <w:rFonts w:ascii="Calibri" w:hAnsi="Calibri"/>
          <w:bCs/>
          <w:sz w:val="22"/>
          <w:szCs w:val="22"/>
        </w:rPr>
        <w:t>Jedinečnost služby v území</w:t>
      </w:r>
    </w:p>
    <w:p w14:paraId="2879451A" w14:textId="77777777" w:rsidR="001268D5" w:rsidRDefault="001268D5" w:rsidP="00D66616">
      <w:pPr>
        <w:spacing w:line="259" w:lineRule="auto"/>
        <w:jc w:val="both"/>
        <w:rPr>
          <w:rFonts w:asciiTheme="minorHAnsi" w:hAnsiTheme="minorHAnsi"/>
          <w:b/>
          <w:sz w:val="22"/>
          <w:szCs w:val="22"/>
        </w:rPr>
      </w:pPr>
    </w:p>
    <w:p w14:paraId="4736969C" w14:textId="77777777" w:rsidR="000302DA" w:rsidRDefault="000302DA" w:rsidP="00D66616">
      <w:pPr>
        <w:spacing w:line="259" w:lineRule="auto"/>
        <w:jc w:val="both"/>
        <w:rPr>
          <w:rFonts w:asciiTheme="minorHAnsi" w:hAnsiTheme="minorHAnsi"/>
          <w:b/>
          <w:sz w:val="22"/>
          <w:szCs w:val="22"/>
        </w:rPr>
      </w:pPr>
    </w:p>
    <w:p w14:paraId="4F5CADF8" w14:textId="1B2BE9D4" w:rsidR="006C5944" w:rsidRPr="00FA2FFF" w:rsidRDefault="00377337" w:rsidP="00D66616">
      <w:pPr>
        <w:spacing w:line="259" w:lineRule="auto"/>
        <w:jc w:val="both"/>
        <w:rPr>
          <w:rFonts w:asciiTheme="minorHAnsi" w:hAnsiTheme="minorHAnsi"/>
          <w:b/>
          <w:sz w:val="22"/>
          <w:szCs w:val="22"/>
          <w:u w:val="single"/>
        </w:rPr>
      </w:pPr>
      <w:r w:rsidRPr="00FA2FFF">
        <w:rPr>
          <w:rFonts w:asciiTheme="minorHAnsi" w:hAnsiTheme="minorHAnsi"/>
          <w:b/>
          <w:sz w:val="22"/>
          <w:szCs w:val="22"/>
          <w:u w:val="single"/>
        </w:rPr>
        <w:t xml:space="preserve">Výpočet </w:t>
      </w:r>
      <w:r w:rsidR="006D0791" w:rsidRPr="00FA2FFF">
        <w:rPr>
          <w:rFonts w:asciiTheme="minorHAnsi" w:hAnsiTheme="minorHAnsi"/>
          <w:b/>
          <w:sz w:val="22"/>
          <w:szCs w:val="22"/>
          <w:u w:val="single"/>
        </w:rPr>
        <w:t>pro stanovení výše dotace</w:t>
      </w:r>
    </w:p>
    <w:p w14:paraId="3055EE89" w14:textId="7CB37C39" w:rsidR="00A27E39" w:rsidRDefault="00A27E39" w:rsidP="00D66616">
      <w:pPr>
        <w:pStyle w:val="Odstavecseseznamem"/>
        <w:numPr>
          <w:ilvl w:val="0"/>
          <w:numId w:val="29"/>
        </w:numPr>
        <w:spacing w:line="259" w:lineRule="auto"/>
        <w:jc w:val="both"/>
        <w:rPr>
          <w:ins w:id="40" w:author="Procházková Jana" w:date="2025-10-14T10:18:00Z" w16du:dateUtc="2025-10-14T08:18:00Z"/>
          <w:rFonts w:asciiTheme="minorHAnsi" w:hAnsiTheme="minorHAnsi"/>
          <w:bCs/>
          <w:sz w:val="22"/>
          <w:szCs w:val="22"/>
        </w:rPr>
      </w:pPr>
      <w:r w:rsidRPr="004C29D5">
        <w:rPr>
          <w:rFonts w:asciiTheme="minorHAnsi" w:hAnsiTheme="minorHAnsi"/>
          <w:bCs/>
          <w:sz w:val="22"/>
          <w:szCs w:val="22"/>
        </w:rPr>
        <w:t xml:space="preserve">Každá sociální služba je </w:t>
      </w:r>
      <w:r w:rsidR="00FA2FFF">
        <w:rPr>
          <w:rFonts w:asciiTheme="minorHAnsi" w:hAnsiTheme="minorHAnsi"/>
          <w:bCs/>
          <w:sz w:val="22"/>
          <w:szCs w:val="22"/>
        </w:rPr>
        <w:t xml:space="preserve">dle svého § </w:t>
      </w:r>
      <w:r w:rsidR="00C262B6">
        <w:rPr>
          <w:rFonts w:asciiTheme="minorHAnsi" w:hAnsiTheme="minorHAnsi"/>
          <w:bCs/>
          <w:sz w:val="22"/>
          <w:szCs w:val="22"/>
        </w:rPr>
        <w:t>ze zák</w:t>
      </w:r>
      <w:r w:rsidR="00BD0D01">
        <w:rPr>
          <w:rFonts w:asciiTheme="minorHAnsi" w:hAnsiTheme="minorHAnsi"/>
          <w:bCs/>
          <w:sz w:val="22"/>
          <w:szCs w:val="22"/>
        </w:rPr>
        <w:t>ona</w:t>
      </w:r>
      <w:r w:rsidR="00C262B6">
        <w:rPr>
          <w:rFonts w:asciiTheme="minorHAnsi" w:hAnsiTheme="minorHAnsi"/>
          <w:bCs/>
          <w:sz w:val="22"/>
          <w:szCs w:val="22"/>
        </w:rPr>
        <w:t xml:space="preserve"> č. 108/2006 Sb., o sociálních službách, ve znění pozdějších předpisů, </w:t>
      </w:r>
      <w:r w:rsidRPr="004C29D5">
        <w:rPr>
          <w:rFonts w:asciiTheme="minorHAnsi" w:hAnsiTheme="minorHAnsi"/>
          <w:bCs/>
          <w:sz w:val="22"/>
          <w:szCs w:val="22"/>
        </w:rPr>
        <w:t xml:space="preserve">zařazena do </w:t>
      </w:r>
      <w:r w:rsidR="00C262B6">
        <w:rPr>
          <w:rFonts w:asciiTheme="minorHAnsi" w:hAnsiTheme="minorHAnsi"/>
          <w:bCs/>
          <w:sz w:val="22"/>
          <w:szCs w:val="22"/>
        </w:rPr>
        <w:t>O</w:t>
      </w:r>
      <w:r w:rsidRPr="004C29D5">
        <w:rPr>
          <w:rFonts w:asciiTheme="minorHAnsi" w:hAnsiTheme="minorHAnsi"/>
          <w:bCs/>
          <w:sz w:val="22"/>
          <w:szCs w:val="22"/>
        </w:rPr>
        <w:t>blasti</w:t>
      </w:r>
      <w:r w:rsidR="004C29D5" w:rsidRPr="004C29D5">
        <w:rPr>
          <w:rFonts w:asciiTheme="minorHAnsi" w:hAnsiTheme="minorHAnsi"/>
          <w:bCs/>
          <w:sz w:val="22"/>
          <w:szCs w:val="22"/>
        </w:rPr>
        <w:t xml:space="preserve"> </w:t>
      </w:r>
      <w:r w:rsidR="0079066D" w:rsidRPr="004C29D5">
        <w:rPr>
          <w:rFonts w:asciiTheme="minorHAnsi" w:hAnsiTheme="minorHAnsi"/>
          <w:bCs/>
          <w:sz w:val="22"/>
          <w:szCs w:val="22"/>
        </w:rPr>
        <w:t xml:space="preserve">I </w:t>
      </w:r>
      <w:r w:rsidR="0079066D">
        <w:rPr>
          <w:rFonts w:asciiTheme="minorHAnsi" w:hAnsiTheme="minorHAnsi"/>
          <w:bCs/>
          <w:sz w:val="22"/>
          <w:szCs w:val="22"/>
        </w:rPr>
        <w:t xml:space="preserve">– </w:t>
      </w:r>
      <w:ins w:id="41" w:author="Procházková Jana" w:date="2025-11-05T10:52:00Z" w16du:dateUtc="2025-11-05T09:52:00Z">
        <w:r w:rsidR="00FB1B6A">
          <w:rPr>
            <w:rFonts w:asciiTheme="minorHAnsi" w:hAnsiTheme="minorHAnsi"/>
            <w:bCs/>
            <w:sz w:val="22"/>
            <w:szCs w:val="22"/>
          </w:rPr>
          <w:t xml:space="preserve">V </w:t>
        </w:r>
      </w:ins>
      <w:del w:id="42" w:author="Procházková Jana" w:date="2025-11-05T10:52:00Z" w16du:dateUtc="2025-11-05T09:52:00Z">
        <w:r w:rsidR="0079066D" w:rsidDel="00FB1B6A">
          <w:rPr>
            <w:rFonts w:asciiTheme="minorHAnsi" w:hAnsiTheme="minorHAnsi"/>
            <w:bCs/>
            <w:sz w:val="22"/>
            <w:szCs w:val="22"/>
          </w:rPr>
          <w:delText>IV</w:delText>
        </w:r>
      </w:del>
      <w:r w:rsidRPr="004C29D5">
        <w:rPr>
          <w:rFonts w:asciiTheme="minorHAnsi" w:hAnsiTheme="minorHAnsi"/>
          <w:bCs/>
          <w:sz w:val="22"/>
          <w:szCs w:val="22"/>
        </w:rPr>
        <w:t xml:space="preserve"> dle </w:t>
      </w:r>
      <w:r w:rsidR="004C29D5" w:rsidRPr="004C29D5">
        <w:rPr>
          <w:rFonts w:asciiTheme="minorHAnsi" w:hAnsiTheme="minorHAnsi"/>
          <w:bCs/>
          <w:sz w:val="22"/>
          <w:szCs w:val="22"/>
        </w:rPr>
        <w:t>vyhlášeného</w:t>
      </w:r>
      <w:r w:rsidRPr="004C29D5">
        <w:rPr>
          <w:rFonts w:asciiTheme="minorHAnsi" w:hAnsiTheme="minorHAnsi"/>
          <w:bCs/>
          <w:sz w:val="22"/>
          <w:szCs w:val="22"/>
        </w:rPr>
        <w:t xml:space="preserve"> </w:t>
      </w:r>
      <w:r w:rsidR="004C29D5" w:rsidRPr="004C29D5">
        <w:rPr>
          <w:rFonts w:asciiTheme="minorHAnsi" w:hAnsiTheme="minorHAnsi"/>
          <w:bCs/>
          <w:sz w:val="22"/>
          <w:szCs w:val="22"/>
        </w:rPr>
        <w:t>Z</w:t>
      </w:r>
      <w:r w:rsidRPr="004C29D5">
        <w:rPr>
          <w:rFonts w:asciiTheme="minorHAnsi" w:hAnsiTheme="minorHAnsi"/>
          <w:bCs/>
          <w:sz w:val="22"/>
          <w:szCs w:val="22"/>
        </w:rPr>
        <w:t>áměru.</w:t>
      </w:r>
      <w:r w:rsidR="009A7A57">
        <w:rPr>
          <w:rFonts w:asciiTheme="minorHAnsi" w:hAnsiTheme="minorHAnsi"/>
          <w:bCs/>
          <w:sz w:val="22"/>
          <w:szCs w:val="22"/>
        </w:rPr>
        <w:t xml:space="preserve"> </w:t>
      </w:r>
    </w:p>
    <w:p w14:paraId="0EC66A74" w14:textId="7B864555" w:rsidR="004650F6" w:rsidRPr="004C29D5" w:rsidRDefault="004650F6" w:rsidP="00D66616">
      <w:pPr>
        <w:pStyle w:val="Odstavecseseznamem"/>
        <w:numPr>
          <w:ilvl w:val="0"/>
          <w:numId w:val="29"/>
        </w:numPr>
        <w:spacing w:line="259" w:lineRule="auto"/>
        <w:jc w:val="both"/>
        <w:rPr>
          <w:rFonts w:asciiTheme="minorHAnsi" w:hAnsiTheme="minorHAnsi"/>
          <w:bCs/>
          <w:sz w:val="22"/>
          <w:szCs w:val="22"/>
        </w:rPr>
      </w:pPr>
      <w:ins w:id="43" w:author="Procházková Jana" w:date="2025-10-14T10:18:00Z" w16du:dateUtc="2025-10-14T08:18:00Z">
        <w:r>
          <w:rPr>
            <w:rFonts w:asciiTheme="minorHAnsi" w:hAnsiTheme="minorHAnsi"/>
            <w:bCs/>
            <w:sz w:val="22"/>
            <w:szCs w:val="22"/>
          </w:rPr>
          <w:t xml:space="preserve">Pro každou sociální službu z Oblasti I je dle jednotlivých </w:t>
        </w:r>
      </w:ins>
      <w:ins w:id="44" w:author="Procházková Jana" w:date="2025-10-14T10:19:00Z" w16du:dateUtc="2025-10-14T08:19:00Z">
        <w:r>
          <w:rPr>
            <w:rFonts w:asciiTheme="minorHAnsi" w:hAnsiTheme="minorHAnsi"/>
            <w:bCs/>
            <w:sz w:val="22"/>
            <w:szCs w:val="22"/>
          </w:rPr>
          <w:t>§ z přijatých žádostí poskytovatelů vypočten průměrný náklad na 1 hodinu péče na 1 pardubického klienta (dále jen 1 HP)</w:t>
        </w:r>
      </w:ins>
    </w:p>
    <w:p w14:paraId="79C51650" w14:textId="77777777" w:rsidR="004650F6" w:rsidRDefault="004650F6" w:rsidP="004650F6">
      <w:pPr>
        <w:pStyle w:val="Odstavecseseznamem"/>
        <w:spacing w:line="259" w:lineRule="auto"/>
        <w:ind w:left="720"/>
        <w:jc w:val="both"/>
        <w:rPr>
          <w:ins w:id="45" w:author="Procházková Jana" w:date="2025-10-14T10:20:00Z" w16du:dateUtc="2025-10-14T08:20:00Z"/>
          <w:rFonts w:asciiTheme="minorHAnsi" w:hAnsiTheme="minorHAnsi"/>
          <w:bCs/>
          <w:sz w:val="22"/>
          <w:szCs w:val="22"/>
        </w:rPr>
      </w:pPr>
    </w:p>
    <w:p w14:paraId="679F4C53" w14:textId="65639396" w:rsidR="004650F6" w:rsidRPr="004650F6" w:rsidRDefault="004650F6" w:rsidP="004650F6">
      <w:pPr>
        <w:spacing w:line="259" w:lineRule="auto"/>
        <w:jc w:val="both"/>
        <w:rPr>
          <w:rFonts w:ascii="Calibri" w:hAnsi="Calibri" w:cs="Calibri"/>
          <w:b/>
          <w:bCs/>
          <w:sz w:val="22"/>
          <w:szCs w:val="22"/>
        </w:rPr>
      </w:pPr>
      <m:oMathPara>
        <m:oMath>
          <m:r>
            <w:ins w:id="46" w:author="Procházková Jana" w:date="2025-10-14T10:20:00Z" w16du:dateUtc="2025-10-14T08:20:00Z">
              <m:rPr>
                <m:sty m:val="bi"/>
              </m:rPr>
              <w:rPr>
                <w:rFonts w:ascii="Cambria Math" w:hAnsi="Cambria Math" w:cstheme="minorHAnsi"/>
                <w:sz w:val="22"/>
                <w:szCs w:val="22"/>
              </w:rPr>
              <m:t xml:space="preserve">průměrný náklad na 1 </m:t>
            </w:ins>
          </m:r>
          <m:r>
            <w:ins w:id="47" w:author="Procházková Jana" w:date="2025-10-14T10:22:00Z" w16du:dateUtc="2025-10-14T08:22:00Z">
              <m:rPr>
                <m:sty m:val="bi"/>
              </m:rPr>
              <w:rPr>
                <w:rFonts w:ascii="Cambria Math" w:hAnsi="Cambria Math" w:cstheme="minorHAnsi"/>
                <w:sz w:val="22"/>
                <w:szCs w:val="22"/>
              </w:rPr>
              <m:t>HP</m:t>
            </w:ins>
          </m:r>
          <m:r>
            <w:ins w:id="48" w:author="Procházková Jana" w:date="2025-10-14T10:20:00Z" w16du:dateUtc="2025-10-14T08:20:00Z">
              <m:rPr>
                <m:sty m:val="bi"/>
              </m:rPr>
              <w:rPr>
                <w:rFonts w:ascii="Cambria Math" w:hAnsi="Cambria Math" w:cstheme="minorHAnsi"/>
                <w:sz w:val="22"/>
                <w:szCs w:val="22"/>
              </w:rPr>
              <m:t xml:space="preserve"> pro službu= </m:t>
            </w:ins>
          </m:r>
          <m:f>
            <m:fPr>
              <m:ctrlPr>
                <w:ins w:id="49" w:author="Procházková Jana" w:date="2025-10-14T10:20:00Z" w16du:dateUtc="2025-10-14T08:20:00Z">
                  <w:rPr>
                    <w:rFonts w:ascii="Cambria Math" w:hAnsi="Cambria Math" w:cstheme="minorHAnsi"/>
                    <w:b/>
                    <w:bCs/>
                    <w:i/>
                    <w:sz w:val="22"/>
                    <w:szCs w:val="22"/>
                  </w:rPr>
                </w:ins>
              </m:ctrlPr>
            </m:fPr>
            <m:num>
              <m:r>
                <w:ins w:id="50" w:author="Procházková Jana" w:date="2025-10-14T10:20:00Z" w16du:dateUtc="2025-10-14T08:20:00Z">
                  <m:rPr>
                    <m:sty m:val="bi"/>
                  </m:rPr>
                  <w:rPr>
                    <w:rFonts w:ascii="Cambria Math" w:hAnsi="Cambria Math" w:cstheme="minorHAnsi"/>
                    <w:sz w:val="22"/>
                    <w:szCs w:val="22"/>
                  </w:rPr>
                  <m:t xml:space="preserve">∑ průměrný náklad na 1 </m:t>
                </w:ins>
              </m:r>
              <m:r>
                <w:ins w:id="51" w:author="Procházková Jana" w:date="2025-10-14T10:23:00Z" w16du:dateUtc="2025-10-14T08:23:00Z">
                  <m:rPr>
                    <m:sty m:val="bi"/>
                  </m:rPr>
                  <w:rPr>
                    <w:rFonts w:ascii="Cambria Math" w:hAnsi="Cambria Math" w:cstheme="minorHAnsi"/>
                    <w:sz w:val="22"/>
                    <w:szCs w:val="22"/>
                  </w:rPr>
                  <m:t>HP</m:t>
                </w:ins>
              </m:r>
              <m:r>
                <w:ins w:id="52" w:author="Procházková Jana" w:date="2025-10-14T10:20:00Z" w16du:dateUtc="2025-10-14T08:20:00Z">
                  <m:rPr>
                    <m:sty m:val="bi"/>
                  </m:rPr>
                  <w:rPr>
                    <w:rFonts w:ascii="Cambria Math" w:hAnsi="Cambria Math" w:cstheme="minorHAnsi"/>
                    <w:sz w:val="22"/>
                    <w:szCs w:val="22"/>
                  </w:rPr>
                  <m:t xml:space="preserve"> poskytovatele</m:t>
                </w:ins>
              </m:r>
            </m:num>
            <m:den>
              <m:r>
                <w:ins w:id="53" w:author="Procházková Jana" w:date="2025-10-14T10:20:00Z" w16du:dateUtc="2025-10-14T08:20:00Z">
                  <m:rPr>
                    <m:sty m:val="bi"/>
                  </m:rPr>
                  <w:rPr>
                    <w:rFonts w:ascii="Cambria Math" w:hAnsi="Cambria Math" w:cstheme="minorHAnsi"/>
                    <w:sz w:val="22"/>
                    <w:szCs w:val="22"/>
                  </w:rPr>
                  <m:t>počet poskytovatelů</m:t>
                </w:ins>
              </m:r>
            </m:den>
          </m:f>
        </m:oMath>
      </m:oMathPara>
    </w:p>
    <w:p w14:paraId="3E245776" w14:textId="77777777" w:rsidR="004650F6" w:rsidRPr="004650F6" w:rsidRDefault="004650F6" w:rsidP="004650F6">
      <w:pPr>
        <w:spacing w:line="259" w:lineRule="auto"/>
        <w:jc w:val="both"/>
        <w:rPr>
          <w:rFonts w:ascii="Calibri" w:hAnsi="Calibri" w:cs="Calibri"/>
          <w:b/>
          <w:bCs/>
          <w:sz w:val="22"/>
          <w:szCs w:val="22"/>
          <w:rPrChange w:id="54" w:author="Procházková Jana" w:date="2025-10-14T10:20:00Z" w16du:dateUtc="2025-10-14T08:20:00Z">
            <w:rPr/>
          </w:rPrChange>
        </w:rPr>
      </w:pPr>
    </w:p>
    <w:p w14:paraId="17821635" w14:textId="5C334E42" w:rsidR="004650F6" w:rsidRDefault="004650F6" w:rsidP="004650F6">
      <w:pPr>
        <w:pStyle w:val="Odstavecseseznamem"/>
        <w:numPr>
          <w:ilvl w:val="0"/>
          <w:numId w:val="29"/>
        </w:numPr>
        <w:spacing w:line="259" w:lineRule="auto"/>
        <w:jc w:val="both"/>
        <w:rPr>
          <w:rFonts w:asciiTheme="minorHAnsi" w:hAnsiTheme="minorHAnsi"/>
          <w:bCs/>
          <w:sz w:val="22"/>
          <w:szCs w:val="22"/>
        </w:rPr>
      </w:pPr>
      <w:r w:rsidRPr="004C29D5">
        <w:rPr>
          <w:rFonts w:asciiTheme="minorHAnsi" w:hAnsiTheme="minorHAnsi"/>
          <w:bCs/>
          <w:sz w:val="22"/>
          <w:szCs w:val="22"/>
        </w:rPr>
        <w:t>Pro každou sociální službu</w:t>
      </w:r>
      <w:r>
        <w:rPr>
          <w:rFonts w:asciiTheme="minorHAnsi" w:hAnsiTheme="minorHAnsi"/>
          <w:bCs/>
          <w:sz w:val="22"/>
          <w:szCs w:val="22"/>
        </w:rPr>
        <w:t xml:space="preserve"> </w:t>
      </w:r>
      <w:ins w:id="55" w:author="Procházková Jana" w:date="2025-10-14T10:19:00Z" w16du:dateUtc="2025-10-14T08:19:00Z">
        <w:r>
          <w:rPr>
            <w:rFonts w:asciiTheme="minorHAnsi" w:hAnsiTheme="minorHAnsi"/>
            <w:bCs/>
            <w:sz w:val="22"/>
            <w:szCs w:val="22"/>
          </w:rPr>
          <w:t xml:space="preserve">z Oblasti II </w:t>
        </w:r>
      </w:ins>
      <w:ins w:id="56" w:author="Procházková Jana" w:date="2025-10-14T10:20:00Z" w16du:dateUtc="2025-10-14T08:20:00Z">
        <w:r>
          <w:rPr>
            <w:rFonts w:asciiTheme="minorHAnsi" w:hAnsiTheme="minorHAnsi"/>
            <w:bCs/>
            <w:sz w:val="22"/>
            <w:szCs w:val="22"/>
          </w:rPr>
          <w:t>–</w:t>
        </w:r>
      </w:ins>
      <w:ins w:id="57" w:author="Procházková Jana" w:date="2025-10-14T10:19:00Z" w16du:dateUtc="2025-10-14T08:19:00Z">
        <w:r>
          <w:rPr>
            <w:rFonts w:asciiTheme="minorHAnsi" w:hAnsiTheme="minorHAnsi"/>
            <w:bCs/>
            <w:sz w:val="22"/>
            <w:szCs w:val="22"/>
          </w:rPr>
          <w:t xml:space="preserve"> I</w:t>
        </w:r>
      </w:ins>
      <w:ins w:id="58" w:author="Procházková Jana" w:date="2025-10-24T09:45:00Z" w16du:dateUtc="2025-10-24T07:45:00Z">
        <w:r w:rsidR="00B54AA0">
          <w:rPr>
            <w:rFonts w:asciiTheme="minorHAnsi" w:hAnsiTheme="minorHAnsi"/>
            <w:bCs/>
            <w:sz w:val="22"/>
            <w:szCs w:val="22"/>
          </w:rPr>
          <w:t>II</w:t>
        </w:r>
      </w:ins>
      <w:ins w:id="59" w:author="Procházková Jana" w:date="2025-10-14T10:20:00Z" w16du:dateUtc="2025-10-14T08:20:00Z">
        <w:r>
          <w:rPr>
            <w:rFonts w:asciiTheme="minorHAnsi" w:hAnsiTheme="minorHAnsi"/>
            <w:bCs/>
            <w:sz w:val="22"/>
            <w:szCs w:val="22"/>
          </w:rPr>
          <w:t xml:space="preserve"> </w:t>
        </w:r>
      </w:ins>
      <w:ins w:id="60" w:author="Procházková Jana" w:date="2025-10-14T10:29:00Z" w16du:dateUtc="2025-10-14T08:29:00Z">
        <w:r w:rsidR="007F419E">
          <w:rPr>
            <w:rFonts w:asciiTheme="minorHAnsi" w:hAnsiTheme="minorHAnsi"/>
            <w:bCs/>
            <w:sz w:val="22"/>
            <w:szCs w:val="22"/>
          </w:rPr>
          <w:t xml:space="preserve">je </w:t>
        </w:r>
      </w:ins>
      <w:r>
        <w:rPr>
          <w:rFonts w:asciiTheme="minorHAnsi" w:hAnsiTheme="minorHAnsi"/>
          <w:bCs/>
          <w:sz w:val="22"/>
          <w:szCs w:val="22"/>
        </w:rPr>
        <w:t xml:space="preserve">dle jednotlivých </w:t>
      </w:r>
      <w:r w:rsidR="00C13886">
        <w:rPr>
          <w:rFonts w:asciiTheme="minorHAnsi" w:hAnsiTheme="minorHAnsi"/>
          <w:bCs/>
          <w:sz w:val="22"/>
          <w:szCs w:val="22"/>
        </w:rPr>
        <w:t>§</w:t>
      </w:r>
      <w:r w:rsidR="00C13886" w:rsidRPr="004C29D5">
        <w:rPr>
          <w:rFonts w:asciiTheme="minorHAnsi" w:hAnsiTheme="minorHAnsi"/>
          <w:bCs/>
          <w:sz w:val="22"/>
          <w:szCs w:val="22"/>
        </w:rPr>
        <w:t xml:space="preserve"> </w:t>
      </w:r>
      <w:r w:rsidR="00C13886">
        <w:rPr>
          <w:rFonts w:asciiTheme="minorHAnsi" w:hAnsiTheme="minorHAnsi"/>
          <w:bCs/>
          <w:sz w:val="22"/>
          <w:szCs w:val="22"/>
        </w:rPr>
        <w:t>z</w:t>
      </w:r>
      <w:r w:rsidRPr="004C29D5">
        <w:rPr>
          <w:rFonts w:asciiTheme="minorHAnsi" w:hAnsiTheme="minorHAnsi"/>
          <w:bCs/>
          <w:sz w:val="22"/>
          <w:szCs w:val="22"/>
        </w:rPr>
        <w:t> přijatých žádostí poskytovatelů</w:t>
      </w:r>
      <w:r>
        <w:rPr>
          <w:rFonts w:asciiTheme="minorHAnsi" w:hAnsiTheme="minorHAnsi"/>
          <w:bCs/>
          <w:sz w:val="22"/>
          <w:szCs w:val="22"/>
        </w:rPr>
        <w:t xml:space="preserve"> vypočten </w:t>
      </w:r>
      <w:r w:rsidRPr="004C29D5">
        <w:rPr>
          <w:rFonts w:asciiTheme="minorHAnsi" w:hAnsiTheme="minorHAnsi"/>
          <w:bCs/>
          <w:sz w:val="22"/>
          <w:szCs w:val="22"/>
        </w:rPr>
        <w:t>průměrný náklad na 1 pardubického klienta</w:t>
      </w:r>
      <w:r>
        <w:rPr>
          <w:rFonts w:asciiTheme="minorHAnsi" w:hAnsiTheme="minorHAnsi"/>
          <w:bCs/>
          <w:sz w:val="22"/>
          <w:szCs w:val="22"/>
        </w:rPr>
        <w:t xml:space="preserve"> (dále jen 1 PK)</w:t>
      </w:r>
      <w:r w:rsidRPr="004C29D5">
        <w:rPr>
          <w:rFonts w:asciiTheme="minorHAnsi" w:hAnsiTheme="minorHAnsi"/>
          <w:bCs/>
          <w:sz w:val="22"/>
          <w:szCs w:val="22"/>
        </w:rPr>
        <w:t xml:space="preserve">. </w:t>
      </w:r>
    </w:p>
    <w:p w14:paraId="4CDB92F3" w14:textId="77777777" w:rsidR="00C262B6" w:rsidRPr="004C29D5" w:rsidRDefault="00C262B6" w:rsidP="00D66616">
      <w:pPr>
        <w:pStyle w:val="Odstavecseseznamem"/>
        <w:spacing w:line="259" w:lineRule="auto"/>
        <w:ind w:left="720"/>
        <w:jc w:val="both"/>
        <w:rPr>
          <w:rFonts w:asciiTheme="minorHAnsi" w:hAnsiTheme="minorHAnsi"/>
          <w:bCs/>
          <w:sz w:val="22"/>
          <w:szCs w:val="22"/>
        </w:rPr>
      </w:pPr>
    </w:p>
    <w:p w14:paraId="59FDC810" w14:textId="22EF26DC" w:rsidR="00A10591" w:rsidRPr="001F38C9" w:rsidRDefault="00A866DE" w:rsidP="00D66616">
      <w:pPr>
        <w:spacing w:line="259" w:lineRule="auto"/>
        <w:jc w:val="both"/>
        <w:rPr>
          <w:rFonts w:ascii="Calibri" w:hAnsi="Calibri" w:cs="Calibri"/>
          <w:b/>
          <w:bCs/>
          <w:sz w:val="22"/>
          <w:szCs w:val="22"/>
        </w:rPr>
      </w:pPr>
      <m:oMathPara>
        <m:oMath>
          <m:r>
            <m:rPr>
              <m:sty m:val="bi"/>
            </m:rPr>
            <w:rPr>
              <w:rFonts w:ascii="Cambria Math" w:hAnsi="Cambria Math" w:cstheme="minorHAnsi"/>
              <w:sz w:val="22"/>
              <w:szCs w:val="22"/>
            </w:rPr>
            <m:t xml:space="preserve">průměrný náklad na 1 PK pro službu= </m:t>
          </m:r>
          <m:f>
            <m:fPr>
              <m:ctrlPr>
                <w:rPr>
                  <w:rFonts w:ascii="Cambria Math" w:hAnsi="Cambria Math" w:cstheme="minorHAnsi"/>
                  <w:b/>
                  <w:bCs/>
                  <w:i/>
                  <w:sz w:val="22"/>
                  <w:szCs w:val="22"/>
                </w:rPr>
              </m:ctrlPr>
            </m:fPr>
            <m:num>
              <m:r>
                <m:rPr>
                  <m:sty m:val="bi"/>
                </m:rPr>
                <w:rPr>
                  <w:rFonts w:ascii="Cambria Math" w:hAnsi="Cambria Math" w:cstheme="minorHAnsi"/>
                  <w:sz w:val="22"/>
                  <w:szCs w:val="22"/>
                </w:rPr>
                <m:t>∑ průměrný náklad na 1 PK poskytovatele</m:t>
              </m:r>
            </m:num>
            <m:den>
              <m:r>
                <m:rPr>
                  <m:sty m:val="bi"/>
                </m:rPr>
                <w:rPr>
                  <w:rFonts w:ascii="Cambria Math" w:hAnsi="Cambria Math" w:cstheme="minorHAnsi"/>
                  <w:sz w:val="22"/>
                  <w:szCs w:val="22"/>
                </w:rPr>
                <m:t>počet poskytovatelů</m:t>
              </m:r>
            </m:den>
          </m:f>
        </m:oMath>
      </m:oMathPara>
    </w:p>
    <w:p w14:paraId="73F0356D" w14:textId="77777777" w:rsidR="00A10591" w:rsidRPr="00CE21BA" w:rsidRDefault="00A10591" w:rsidP="00D66616">
      <w:pPr>
        <w:spacing w:line="259" w:lineRule="auto"/>
        <w:jc w:val="both"/>
        <w:rPr>
          <w:rFonts w:asciiTheme="minorHAnsi" w:hAnsiTheme="minorHAnsi"/>
          <w:bCs/>
          <w:sz w:val="22"/>
          <w:szCs w:val="22"/>
        </w:rPr>
      </w:pPr>
    </w:p>
    <w:p w14:paraId="52F2C3E3" w14:textId="78D63CE9" w:rsidR="00703EDA" w:rsidRPr="003D7BF8" w:rsidRDefault="00A27E39" w:rsidP="00D66616">
      <w:pPr>
        <w:pStyle w:val="Odstavecseseznamem"/>
        <w:numPr>
          <w:ilvl w:val="0"/>
          <w:numId w:val="30"/>
        </w:numPr>
        <w:spacing w:line="259" w:lineRule="auto"/>
        <w:jc w:val="both"/>
        <w:rPr>
          <w:rFonts w:asciiTheme="minorHAnsi" w:hAnsiTheme="minorHAnsi"/>
          <w:bCs/>
          <w:sz w:val="22"/>
          <w:szCs w:val="22"/>
        </w:rPr>
      </w:pPr>
      <w:r w:rsidRPr="003D7BF8">
        <w:rPr>
          <w:rFonts w:asciiTheme="minorHAnsi" w:hAnsiTheme="minorHAnsi"/>
          <w:bCs/>
          <w:sz w:val="22"/>
          <w:szCs w:val="22"/>
        </w:rPr>
        <w:t xml:space="preserve">Každá </w:t>
      </w:r>
      <w:r w:rsidR="00C262B6">
        <w:rPr>
          <w:rFonts w:asciiTheme="minorHAnsi" w:hAnsiTheme="minorHAnsi"/>
          <w:bCs/>
          <w:sz w:val="22"/>
          <w:szCs w:val="22"/>
        </w:rPr>
        <w:t>O</w:t>
      </w:r>
      <w:r w:rsidRPr="003D7BF8">
        <w:rPr>
          <w:rFonts w:asciiTheme="minorHAnsi" w:hAnsiTheme="minorHAnsi"/>
          <w:bCs/>
          <w:sz w:val="22"/>
          <w:szCs w:val="22"/>
        </w:rPr>
        <w:t>blast</w:t>
      </w:r>
      <w:r w:rsidR="00C262B6">
        <w:rPr>
          <w:rFonts w:asciiTheme="minorHAnsi" w:hAnsiTheme="minorHAnsi"/>
          <w:bCs/>
          <w:sz w:val="22"/>
          <w:szCs w:val="22"/>
        </w:rPr>
        <w:t xml:space="preserve"> I </w:t>
      </w:r>
      <w:r w:rsidR="0079066D">
        <w:rPr>
          <w:rFonts w:asciiTheme="minorHAnsi" w:hAnsiTheme="minorHAnsi"/>
          <w:bCs/>
          <w:sz w:val="22"/>
          <w:szCs w:val="22"/>
        </w:rPr>
        <w:t>- III</w:t>
      </w:r>
      <w:r w:rsidRPr="003D7BF8">
        <w:rPr>
          <w:rFonts w:asciiTheme="minorHAnsi" w:hAnsiTheme="minorHAnsi"/>
          <w:bCs/>
          <w:sz w:val="22"/>
          <w:szCs w:val="22"/>
        </w:rPr>
        <w:t xml:space="preserve"> má stanovenu míru redukce požadované částky</w:t>
      </w:r>
      <w:r w:rsidR="008F17C6" w:rsidRPr="003D7BF8">
        <w:rPr>
          <w:rFonts w:asciiTheme="minorHAnsi" w:hAnsiTheme="minorHAnsi"/>
          <w:bCs/>
          <w:sz w:val="22"/>
          <w:szCs w:val="22"/>
        </w:rPr>
        <w:t xml:space="preserve"> v případě, kdy náklad na</w:t>
      </w:r>
      <w:ins w:id="61" w:author="Procházková Jana" w:date="2025-10-14T10:23:00Z" w16du:dateUtc="2025-10-14T08:23:00Z">
        <w:r w:rsidR="004650F6">
          <w:rPr>
            <w:rFonts w:asciiTheme="minorHAnsi" w:hAnsiTheme="minorHAnsi"/>
            <w:bCs/>
            <w:sz w:val="22"/>
            <w:szCs w:val="22"/>
          </w:rPr>
          <w:t xml:space="preserve"> </w:t>
        </w:r>
        <w:r w:rsidR="004650F6">
          <w:rPr>
            <w:rFonts w:asciiTheme="minorHAnsi" w:hAnsiTheme="minorHAnsi"/>
            <w:bCs/>
            <w:sz w:val="22"/>
            <w:szCs w:val="22"/>
          </w:rPr>
          <w:br/>
          <w:t xml:space="preserve">1 HP </w:t>
        </w:r>
      </w:ins>
      <w:ins w:id="62" w:author="Procházková Jana" w:date="2025-10-14T10:24:00Z" w16du:dateUtc="2025-10-14T08:24:00Z">
        <w:r w:rsidR="004650F6">
          <w:rPr>
            <w:rFonts w:asciiTheme="minorHAnsi" w:hAnsiTheme="minorHAnsi"/>
            <w:bCs/>
            <w:sz w:val="22"/>
            <w:szCs w:val="22"/>
          </w:rPr>
          <w:t>nebo</w:t>
        </w:r>
      </w:ins>
      <w:r w:rsidR="008F17C6" w:rsidRPr="003D7BF8">
        <w:rPr>
          <w:rFonts w:asciiTheme="minorHAnsi" w:hAnsiTheme="minorHAnsi"/>
          <w:bCs/>
          <w:sz w:val="22"/>
          <w:szCs w:val="22"/>
        </w:rPr>
        <w:t xml:space="preserve"> 1 </w:t>
      </w:r>
      <w:r w:rsidR="003D7BF8">
        <w:rPr>
          <w:rFonts w:asciiTheme="minorHAnsi" w:hAnsiTheme="minorHAnsi"/>
          <w:bCs/>
          <w:sz w:val="22"/>
          <w:szCs w:val="22"/>
        </w:rPr>
        <w:t>PK</w:t>
      </w:r>
      <w:r w:rsidR="008F17C6" w:rsidRPr="003D7BF8">
        <w:rPr>
          <w:rFonts w:asciiTheme="minorHAnsi" w:hAnsiTheme="minorHAnsi"/>
          <w:bCs/>
          <w:sz w:val="22"/>
          <w:szCs w:val="22"/>
        </w:rPr>
        <w:t xml:space="preserve"> poskytovatele přesáhne</w:t>
      </w:r>
      <w:r w:rsidR="00703EDA" w:rsidRPr="003D7BF8">
        <w:rPr>
          <w:rFonts w:asciiTheme="minorHAnsi" w:hAnsiTheme="minorHAnsi"/>
          <w:bCs/>
          <w:sz w:val="22"/>
          <w:szCs w:val="22"/>
        </w:rPr>
        <w:t xml:space="preserve"> vypočtenou výši</w:t>
      </w:r>
      <w:r w:rsidR="008F17C6" w:rsidRPr="003D7BF8">
        <w:rPr>
          <w:rFonts w:asciiTheme="minorHAnsi" w:hAnsiTheme="minorHAnsi"/>
          <w:bCs/>
          <w:sz w:val="22"/>
          <w:szCs w:val="22"/>
        </w:rPr>
        <w:t xml:space="preserve"> </w:t>
      </w:r>
      <w:r w:rsidR="00703EDA" w:rsidRPr="003D7BF8">
        <w:rPr>
          <w:rFonts w:asciiTheme="minorHAnsi" w:hAnsiTheme="minorHAnsi"/>
          <w:bCs/>
          <w:sz w:val="22"/>
          <w:szCs w:val="22"/>
        </w:rPr>
        <w:t>průměrného nákladu.</w:t>
      </w:r>
      <w:r w:rsidRPr="003D7BF8">
        <w:rPr>
          <w:rFonts w:asciiTheme="minorHAnsi" w:hAnsiTheme="minorHAnsi"/>
          <w:bCs/>
          <w:sz w:val="22"/>
          <w:szCs w:val="22"/>
        </w:rPr>
        <w:t xml:space="preserve"> </w:t>
      </w:r>
    </w:p>
    <w:p w14:paraId="5EFC8B28" w14:textId="12E03DE2" w:rsidR="008F17C6" w:rsidRDefault="008F17C6" w:rsidP="00D66616">
      <w:pPr>
        <w:pStyle w:val="Odstavecseseznamem"/>
        <w:numPr>
          <w:ilvl w:val="0"/>
          <w:numId w:val="30"/>
        </w:numPr>
        <w:spacing w:line="259" w:lineRule="auto"/>
        <w:jc w:val="both"/>
        <w:rPr>
          <w:rFonts w:asciiTheme="minorHAnsi" w:hAnsiTheme="minorHAnsi"/>
          <w:bCs/>
          <w:sz w:val="22"/>
          <w:szCs w:val="22"/>
        </w:rPr>
      </w:pPr>
      <w:r w:rsidRPr="003D7BF8">
        <w:rPr>
          <w:rFonts w:asciiTheme="minorHAnsi" w:hAnsiTheme="minorHAnsi"/>
          <w:bCs/>
          <w:sz w:val="22"/>
          <w:szCs w:val="22"/>
        </w:rPr>
        <w:t>Redukce odpovídá relativnímu podílu</w:t>
      </w:r>
      <w:r w:rsidR="003D7BF8">
        <w:rPr>
          <w:rFonts w:asciiTheme="minorHAnsi" w:hAnsiTheme="minorHAnsi"/>
          <w:bCs/>
          <w:sz w:val="22"/>
          <w:szCs w:val="22"/>
        </w:rPr>
        <w:t xml:space="preserve"> </w:t>
      </w:r>
      <w:r w:rsidRPr="003D7BF8">
        <w:rPr>
          <w:rFonts w:asciiTheme="minorHAnsi" w:hAnsiTheme="minorHAnsi"/>
          <w:bCs/>
          <w:sz w:val="22"/>
          <w:szCs w:val="22"/>
        </w:rPr>
        <w:t>průměrných nákladů</w:t>
      </w:r>
      <w:r w:rsidR="00C262B6">
        <w:rPr>
          <w:rFonts w:asciiTheme="minorHAnsi" w:hAnsiTheme="minorHAnsi"/>
          <w:bCs/>
          <w:sz w:val="22"/>
          <w:szCs w:val="22"/>
        </w:rPr>
        <w:t xml:space="preserve"> (dále jen RP)</w:t>
      </w:r>
      <w:r w:rsidRPr="003D7BF8">
        <w:rPr>
          <w:rFonts w:asciiTheme="minorHAnsi" w:hAnsiTheme="minorHAnsi"/>
          <w:bCs/>
          <w:sz w:val="22"/>
          <w:szCs w:val="22"/>
        </w:rPr>
        <w:t xml:space="preserve"> na </w:t>
      </w:r>
      <w:ins w:id="63" w:author="Procházková Jana" w:date="2025-10-14T10:24:00Z" w16du:dateUtc="2025-10-14T08:24:00Z">
        <w:r w:rsidR="004650F6">
          <w:rPr>
            <w:rFonts w:asciiTheme="minorHAnsi" w:hAnsiTheme="minorHAnsi"/>
            <w:bCs/>
            <w:sz w:val="22"/>
            <w:szCs w:val="22"/>
          </w:rPr>
          <w:t xml:space="preserve">1 HP nebo </w:t>
        </w:r>
      </w:ins>
      <w:r w:rsidRPr="003D7BF8">
        <w:rPr>
          <w:rFonts w:asciiTheme="minorHAnsi" w:hAnsiTheme="minorHAnsi"/>
          <w:bCs/>
          <w:sz w:val="22"/>
          <w:szCs w:val="22"/>
        </w:rPr>
        <w:t xml:space="preserve">1 </w:t>
      </w:r>
      <w:r w:rsidR="003D7BF8">
        <w:rPr>
          <w:rFonts w:asciiTheme="minorHAnsi" w:hAnsiTheme="minorHAnsi"/>
          <w:bCs/>
          <w:sz w:val="22"/>
          <w:szCs w:val="22"/>
        </w:rPr>
        <w:t>PK</w:t>
      </w:r>
      <w:r w:rsidRPr="003D7BF8">
        <w:rPr>
          <w:rFonts w:asciiTheme="minorHAnsi" w:hAnsiTheme="minorHAnsi"/>
          <w:bCs/>
          <w:sz w:val="22"/>
          <w:szCs w:val="22"/>
        </w:rPr>
        <w:t xml:space="preserve"> všech poskytovatelů vůči nákladům na </w:t>
      </w:r>
      <w:ins w:id="64" w:author="Procházková Jana" w:date="2025-10-14T10:24:00Z" w16du:dateUtc="2025-10-14T08:24:00Z">
        <w:r w:rsidR="004650F6">
          <w:rPr>
            <w:rFonts w:asciiTheme="minorHAnsi" w:hAnsiTheme="minorHAnsi"/>
            <w:bCs/>
            <w:sz w:val="22"/>
            <w:szCs w:val="22"/>
          </w:rPr>
          <w:t xml:space="preserve">1 HP nebo </w:t>
        </w:r>
      </w:ins>
      <w:r w:rsidRPr="003D7BF8">
        <w:rPr>
          <w:rFonts w:asciiTheme="minorHAnsi" w:hAnsiTheme="minorHAnsi"/>
          <w:bCs/>
          <w:sz w:val="22"/>
          <w:szCs w:val="22"/>
        </w:rPr>
        <w:t xml:space="preserve">1 </w:t>
      </w:r>
      <w:r w:rsidR="003D7BF8">
        <w:rPr>
          <w:rFonts w:asciiTheme="minorHAnsi" w:hAnsiTheme="minorHAnsi"/>
          <w:bCs/>
          <w:sz w:val="22"/>
          <w:szCs w:val="22"/>
        </w:rPr>
        <w:t xml:space="preserve">PK </w:t>
      </w:r>
      <w:r w:rsidRPr="003D7BF8">
        <w:rPr>
          <w:rFonts w:asciiTheme="minorHAnsi" w:hAnsiTheme="minorHAnsi"/>
          <w:bCs/>
          <w:sz w:val="22"/>
          <w:szCs w:val="22"/>
        </w:rPr>
        <w:t>jednotlivého poskytovatele.</w:t>
      </w:r>
    </w:p>
    <w:p w14:paraId="61E103B3" w14:textId="77777777" w:rsidR="003D7BF8" w:rsidRPr="003D7BF8" w:rsidRDefault="003D7BF8" w:rsidP="00D66616">
      <w:pPr>
        <w:pStyle w:val="Odstavecseseznamem"/>
        <w:spacing w:line="259" w:lineRule="auto"/>
        <w:ind w:left="720"/>
        <w:jc w:val="both"/>
        <w:rPr>
          <w:rFonts w:asciiTheme="minorHAnsi" w:hAnsiTheme="minorHAnsi"/>
          <w:bCs/>
          <w:sz w:val="22"/>
          <w:szCs w:val="22"/>
        </w:rPr>
      </w:pPr>
    </w:p>
    <w:p w14:paraId="4D2AF971" w14:textId="0DA5FA28" w:rsidR="004271A7" w:rsidRDefault="00CE21BA" w:rsidP="00D66616">
      <w:pPr>
        <w:spacing w:line="259" w:lineRule="auto"/>
        <w:jc w:val="both"/>
        <w:rPr>
          <w:rFonts w:asciiTheme="minorHAnsi" w:hAnsiTheme="minorHAnsi"/>
          <w:bCs/>
          <w:sz w:val="22"/>
          <w:szCs w:val="22"/>
        </w:rPr>
      </w:pPr>
      <m:oMathPara>
        <m:oMath>
          <m:r>
            <w:rPr>
              <w:rFonts w:ascii="Cambria Math" w:hAnsi="Cambria Math"/>
              <w:sz w:val="22"/>
              <w:szCs w:val="22"/>
            </w:rPr>
            <m:t>R</m:t>
          </m:r>
          <m:r>
            <m:rPr>
              <m:sty m:val="bi"/>
            </m:rPr>
            <w:rPr>
              <w:rFonts w:ascii="Cambria Math" w:hAnsi="Cambria Math"/>
              <w:sz w:val="22"/>
              <w:szCs w:val="22"/>
            </w:rPr>
            <m:t xml:space="preserve">P= </m:t>
          </m:r>
          <m:f>
            <m:fPr>
              <m:ctrlPr>
                <w:rPr>
                  <w:rFonts w:ascii="Cambria Math" w:hAnsi="Cambria Math"/>
                  <w:b/>
                  <w:bCs/>
                  <w:i/>
                  <w:sz w:val="22"/>
                  <w:szCs w:val="22"/>
                </w:rPr>
              </m:ctrlPr>
            </m:fPr>
            <m:num>
              <m:r>
                <m:rPr>
                  <m:sty m:val="bi"/>
                </m:rPr>
                <w:rPr>
                  <w:rFonts w:ascii="Cambria Math" w:hAnsi="Cambria Math"/>
                  <w:sz w:val="22"/>
                  <w:szCs w:val="22"/>
                </w:rPr>
                <m:t xml:space="preserve">průměrný náklad na </m:t>
              </m:r>
              <m:r>
                <w:ins w:id="65" w:author="Procházková Jana" w:date="2025-10-14T10:24:00Z" w16du:dateUtc="2025-10-14T08:24:00Z">
                  <m:rPr>
                    <m:sty m:val="bi"/>
                  </m:rPr>
                  <w:rPr>
                    <w:rFonts w:ascii="Cambria Math" w:hAnsi="Cambria Math"/>
                    <w:sz w:val="22"/>
                    <w:szCs w:val="22"/>
                  </w:rPr>
                  <m:t>1 HP nebo</m:t>
                </w:ins>
              </m:r>
              <m:r>
                <w:ins w:id="66" w:author="Procházková Jana" w:date="2025-10-14T10:25:00Z" w16du:dateUtc="2025-10-14T08:25:00Z">
                  <m:rPr>
                    <m:sty m:val="bi"/>
                  </m:rPr>
                  <w:rPr>
                    <w:rFonts w:ascii="Cambria Math" w:hAnsi="Cambria Math"/>
                    <w:sz w:val="22"/>
                    <w:szCs w:val="22"/>
                  </w:rPr>
                  <m:t xml:space="preserve"> </m:t>
                </w:ins>
              </m:r>
              <m:r>
                <m:rPr>
                  <m:sty m:val="bi"/>
                </m:rPr>
                <w:rPr>
                  <w:rFonts w:ascii="Cambria Math" w:hAnsi="Cambria Math"/>
                  <w:sz w:val="22"/>
                  <w:szCs w:val="22"/>
                </w:rPr>
                <m:t>1</m:t>
              </m:r>
              <m:r>
                <m:rPr>
                  <m:sty m:val="bi"/>
                </m:rPr>
                <w:rPr>
                  <w:rFonts w:ascii="Cambria Math" w:hAnsi="Cambria Math"/>
                  <w:sz w:val="22"/>
                  <w:szCs w:val="22"/>
                </w:rPr>
                <m:t>PK pro službu</m:t>
              </m:r>
            </m:num>
            <m:den>
              <m:r>
                <m:rPr>
                  <m:sty m:val="bi"/>
                </m:rPr>
                <w:rPr>
                  <w:rFonts w:ascii="Cambria Math" w:hAnsi="Cambria Math"/>
                  <w:sz w:val="22"/>
                  <w:szCs w:val="22"/>
                </w:rPr>
                <m:t xml:space="preserve">průměrný náklad na </m:t>
              </m:r>
              <m:r>
                <w:ins w:id="67" w:author="Procházková Jana" w:date="2025-10-14T10:25:00Z" w16du:dateUtc="2025-10-14T08:25:00Z">
                  <m:rPr>
                    <m:sty m:val="bi"/>
                  </m:rPr>
                  <w:rPr>
                    <w:rFonts w:ascii="Cambria Math" w:hAnsi="Cambria Math"/>
                    <w:sz w:val="22"/>
                    <w:szCs w:val="22"/>
                  </w:rPr>
                  <m:t xml:space="preserve">1 HP nebo </m:t>
                </w:ins>
              </m:r>
              <m:r>
                <m:rPr>
                  <m:sty m:val="bi"/>
                </m:rPr>
                <w:rPr>
                  <w:rFonts w:ascii="Cambria Math" w:hAnsi="Cambria Math"/>
                  <w:sz w:val="22"/>
                  <w:szCs w:val="22"/>
                </w:rPr>
                <m:t>1</m:t>
              </m:r>
              <m:r>
                <m:rPr>
                  <m:sty m:val="bi"/>
                </m:rPr>
                <w:rPr>
                  <w:rFonts w:ascii="Cambria Math" w:hAnsi="Cambria Math"/>
                  <w:sz w:val="22"/>
                  <w:szCs w:val="22"/>
                </w:rPr>
                <m:t>PK poskytovatele</m:t>
              </m:r>
            </m:den>
          </m:f>
        </m:oMath>
      </m:oMathPara>
    </w:p>
    <w:p w14:paraId="1119B99A" w14:textId="77777777" w:rsidR="00947224" w:rsidRPr="00CE21BA" w:rsidRDefault="00947224" w:rsidP="00D66616">
      <w:pPr>
        <w:spacing w:line="259" w:lineRule="auto"/>
        <w:jc w:val="both"/>
        <w:rPr>
          <w:rFonts w:asciiTheme="minorHAnsi" w:hAnsiTheme="minorHAnsi"/>
          <w:bCs/>
          <w:sz w:val="22"/>
          <w:szCs w:val="22"/>
        </w:rPr>
      </w:pPr>
    </w:p>
    <w:p w14:paraId="64AB3288" w14:textId="18B1A1BD" w:rsidR="006C5944" w:rsidRPr="00CE21BA" w:rsidRDefault="00703EDA" w:rsidP="00D66616">
      <w:pPr>
        <w:spacing w:line="259" w:lineRule="auto"/>
        <w:jc w:val="both"/>
        <w:rPr>
          <w:rFonts w:asciiTheme="minorHAnsi" w:hAnsiTheme="minorHAnsi"/>
          <w:bCs/>
          <w:sz w:val="22"/>
          <w:szCs w:val="22"/>
        </w:rPr>
      </w:pPr>
      <w:r w:rsidRPr="00CE21BA">
        <w:rPr>
          <w:rFonts w:asciiTheme="minorHAnsi" w:hAnsiTheme="minorHAnsi"/>
          <w:bCs/>
          <w:sz w:val="22"/>
          <w:szCs w:val="22"/>
        </w:rPr>
        <w:t>M</w:t>
      </w:r>
      <w:r w:rsidR="00A27E39" w:rsidRPr="00CE21BA">
        <w:rPr>
          <w:rFonts w:asciiTheme="minorHAnsi" w:hAnsiTheme="minorHAnsi"/>
          <w:bCs/>
          <w:sz w:val="22"/>
          <w:szCs w:val="22"/>
        </w:rPr>
        <w:t>ír</w:t>
      </w:r>
      <w:r w:rsidRPr="00CE21BA">
        <w:rPr>
          <w:rFonts w:asciiTheme="minorHAnsi" w:hAnsiTheme="minorHAnsi"/>
          <w:bCs/>
          <w:sz w:val="22"/>
          <w:szCs w:val="22"/>
        </w:rPr>
        <w:t>a</w:t>
      </w:r>
      <w:r w:rsidR="00A27E39" w:rsidRPr="00CE21BA">
        <w:rPr>
          <w:rFonts w:asciiTheme="minorHAnsi" w:hAnsiTheme="minorHAnsi"/>
          <w:bCs/>
          <w:sz w:val="22"/>
          <w:szCs w:val="22"/>
        </w:rPr>
        <w:t xml:space="preserve"> redukce</w:t>
      </w:r>
      <w:r w:rsidR="003D7BF8">
        <w:rPr>
          <w:rFonts w:asciiTheme="minorHAnsi" w:hAnsiTheme="minorHAnsi"/>
          <w:bCs/>
          <w:sz w:val="22"/>
          <w:szCs w:val="22"/>
        </w:rPr>
        <w:t xml:space="preserve"> požadované částky (dále jen MR)</w:t>
      </w:r>
      <w:r w:rsidRPr="00CE21BA">
        <w:rPr>
          <w:rFonts w:asciiTheme="minorHAnsi" w:hAnsiTheme="minorHAnsi"/>
          <w:bCs/>
          <w:sz w:val="22"/>
          <w:szCs w:val="22"/>
        </w:rPr>
        <w:t xml:space="preserve"> pro </w:t>
      </w:r>
      <w:r w:rsidR="000D6E03">
        <w:rPr>
          <w:rFonts w:asciiTheme="minorHAnsi" w:hAnsiTheme="minorHAnsi"/>
          <w:bCs/>
          <w:sz w:val="22"/>
          <w:szCs w:val="22"/>
        </w:rPr>
        <w:t>O</w:t>
      </w:r>
      <w:r w:rsidRPr="00CE21BA">
        <w:rPr>
          <w:rFonts w:asciiTheme="minorHAnsi" w:hAnsiTheme="minorHAnsi"/>
          <w:bCs/>
          <w:sz w:val="22"/>
          <w:szCs w:val="22"/>
        </w:rPr>
        <w:t xml:space="preserve">blast I je </w:t>
      </w:r>
      <w:r w:rsidR="00A27E39" w:rsidRPr="00CE21BA">
        <w:rPr>
          <w:rFonts w:asciiTheme="minorHAnsi" w:hAnsiTheme="minorHAnsi"/>
          <w:bCs/>
          <w:sz w:val="22"/>
          <w:szCs w:val="22"/>
        </w:rPr>
        <w:t>20</w:t>
      </w:r>
      <w:r w:rsidR="003D7BF8">
        <w:rPr>
          <w:rFonts w:asciiTheme="minorHAnsi" w:hAnsiTheme="minorHAnsi"/>
          <w:bCs/>
          <w:sz w:val="22"/>
          <w:szCs w:val="22"/>
        </w:rPr>
        <w:t xml:space="preserve"> </w:t>
      </w:r>
      <w:r w:rsidR="00A27E39" w:rsidRPr="00CE21BA">
        <w:rPr>
          <w:rFonts w:asciiTheme="minorHAnsi" w:hAnsiTheme="minorHAnsi"/>
          <w:bCs/>
          <w:sz w:val="22"/>
          <w:szCs w:val="22"/>
        </w:rPr>
        <w:t>%</w:t>
      </w:r>
      <w:r w:rsidRPr="00CE21BA">
        <w:rPr>
          <w:rFonts w:asciiTheme="minorHAnsi" w:hAnsiTheme="minorHAnsi"/>
          <w:bCs/>
          <w:sz w:val="22"/>
          <w:szCs w:val="22"/>
        </w:rPr>
        <w:t xml:space="preserve">, </w:t>
      </w:r>
      <w:r w:rsidR="003D7BF8">
        <w:rPr>
          <w:rFonts w:asciiTheme="minorHAnsi" w:hAnsiTheme="minorHAnsi"/>
          <w:bCs/>
          <w:sz w:val="22"/>
          <w:szCs w:val="22"/>
        </w:rPr>
        <w:t>p</w:t>
      </w:r>
      <w:r w:rsidRPr="00CE21BA">
        <w:rPr>
          <w:rFonts w:asciiTheme="minorHAnsi" w:hAnsiTheme="minorHAnsi"/>
          <w:bCs/>
          <w:sz w:val="22"/>
          <w:szCs w:val="22"/>
        </w:rPr>
        <w:t xml:space="preserve">ro ostatní oblasti </w:t>
      </w:r>
      <w:r w:rsidR="0098123C">
        <w:rPr>
          <w:rFonts w:asciiTheme="minorHAnsi" w:hAnsiTheme="minorHAnsi"/>
          <w:bCs/>
          <w:sz w:val="22"/>
          <w:szCs w:val="22"/>
        </w:rPr>
        <w:t xml:space="preserve">II – </w:t>
      </w:r>
      <w:r w:rsidR="0079066D">
        <w:rPr>
          <w:rFonts w:asciiTheme="minorHAnsi" w:hAnsiTheme="minorHAnsi"/>
          <w:bCs/>
          <w:sz w:val="22"/>
          <w:szCs w:val="22"/>
        </w:rPr>
        <w:t>III</w:t>
      </w:r>
      <w:r w:rsidR="0098123C">
        <w:rPr>
          <w:rFonts w:asciiTheme="minorHAnsi" w:hAnsiTheme="minorHAnsi"/>
          <w:bCs/>
          <w:sz w:val="22"/>
          <w:szCs w:val="22"/>
        </w:rPr>
        <w:t xml:space="preserve"> </w:t>
      </w:r>
      <w:r w:rsidRPr="00CE21BA">
        <w:rPr>
          <w:rFonts w:asciiTheme="minorHAnsi" w:hAnsiTheme="minorHAnsi"/>
          <w:bCs/>
          <w:sz w:val="22"/>
          <w:szCs w:val="22"/>
        </w:rPr>
        <w:t>se redukuje celá požadovaná částka.</w:t>
      </w:r>
    </w:p>
    <w:p w14:paraId="48ABB051" w14:textId="77777777" w:rsidR="00D53ADF" w:rsidRPr="00CE21BA" w:rsidRDefault="00D53ADF" w:rsidP="00D66616">
      <w:pPr>
        <w:spacing w:line="259" w:lineRule="auto"/>
        <w:jc w:val="both"/>
        <w:rPr>
          <w:rFonts w:asciiTheme="minorHAnsi" w:hAnsiTheme="minorHAnsi"/>
          <w:bCs/>
          <w:sz w:val="22"/>
          <w:szCs w:val="22"/>
        </w:rPr>
      </w:pPr>
    </w:p>
    <w:p w14:paraId="65671B93" w14:textId="63C5C654" w:rsidR="00703EDA" w:rsidRPr="00A866DE" w:rsidRDefault="00A866DE" w:rsidP="00D66616">
      <w:pPr>
        <w:spacing w:line="259" w:lineRule="auto"/>
        <w:jc w:val="both"/>
        <w:rPr>
          <w:rFonts w:asciiTheme="minorHAnsi" w:hAnsiTheme="minorHAnsi"/>
          <w:b/>
          <w:bCs/>
          <w:sz w:val="22"/>
          <w:szCs w:val="22"/>
        </w:rPr>
      </w:pPr>
      <m:oMathPara>
        <m:oMathParaPr>
          <m:jc m:val="center"/>
        </m:oMathParaPr>
        <m:oMath>
          <m:r>
            <m:rPr>
              <m:sty m:val="bi"/>
            </m:rPr>
            <w:rPr>
              <w:rFonts w:ascii="Cambria Math" w:hAnsi="Cambria Math"/>
              <w:sz w:val="22"/>
              <w:szCs w:val="22"/>
            </w:rPr>
            <m:t>redukční koeficient požadované částky poskytovatele=</m:t>
          </m:r>
          <m:d>
            <m:dPr>
              <m:ctrlPr>
                <w:rPr>
                  <w:rFonts w:ascii="Cambria Math" w:hAnsi="Cambria Math"/>
                  <w:b/>
                  <w:bCs/>
                  <w:i/>
                  <w:sz w:val="22"/>
                  <w:szCs w:val="22"/>
                </w:rPr>
              </m:ctrlPr>
            </m:dPr>
            <m:e>
              <m:r>
                <m:rPr>
                  <m:sty m:val="bi"/>
                </m:rPr>
                <w:rPr>
                  <w:rFonts w:ascii="Cambria Math" w:hAnsi="Cambria Math"/>
                  <w:sz w:val="22"/>
                  <w:szCs w:val="22"/>
                </w:rPr>
                <m:t xml:space="preserve">RP*MR </m:t>
              </m:r>
            </m:e>
          </m:d>
          <m:r>
            <m:rPr>
              <m:sty m:val="bi"/>
            </m:rPr>
            <w:rPr>
              <w:rFonts w:ascii="Cambria Math" w:hAnsi="Cambria Math"/>
              <w:sz w:val="22"/>
              <w:szCs w:val="22"/>
            </w:rPr>
            <m:t xml:space="preserve">+(1-MR) </m:t>
          </m:r>
        </m:oMath>
      </m:oMathPara>
    </w:p>
    <w:p w14:paraId="6DF57B18" w14:textId="77777777" w:rsidR="0098123C" w:rsidRPr="003A232C" w:rsidRDefault="0098123C" w:rsidP="00D66616">
      <w:pPr>
        <w:spacing w:line="259" w:lineRule="auto"/>
        <w:jc w:val="both"/>
        <w:rPr>
          <w:rFonts w:asciiTheme="minorHAnsi" w:hAnsiTheme="minorHAnsi"/>
          <w:bCs/>
          <w:sz w:val="22"/>
          <w:szCs w:val="22"/>
        </w:rPr>
      </w:pPr>
    </w:p>
    <w:p w14:paraId="783F7E63" w14:textId="0B7933F3" w:rsidR="006D0791" w:rsidRPr="0098123C" w:rsidRDefault="004E7A6C" w:rsidP="00D66616">
      <w:pPr>
        <w:pStyle w:val="Default"/>
        <w:spacing w:line="259" w:lineRule="auto"/>
        <w:jc w:val="both"/>
        <w:rPr>
          <w:rFonts w:asciiTheme="minorHAnsi" w:hAnsiTheme="minorHAnsi"/>
          <w:color w:val="auto"/>
          <w:sz w:val="22"/>
          <w:szCs w:val="22"/>
        </w:rPr>
      </w:pPr>
      <w:r w:rsidRPr="0098123C">
        <w:rPr>
          <w:rFonts w:asciiTheme="minorHAnsi" w:hAnsiTheme="minorHAnsi"/>
          <w:color w:val="auto"/>
          <w:sz w:val="22"/>
          <w:szCs w:val="22"/>
        </w:rPr>
        <w:t xml:space="preserve">Redukovaná </w:t>
      </w:r>
      <w:r w:rsidR="00A96B4B" w:rsidRPr="0098123C">
        <w:rPr>
          <w:rFonts w:asciiTheme="minorHAnsi" w:hAnsiTheme="minorHAnsi"/>
          <w:color w:val="auto"/>
          <w:sz w:val="22"/>
          <w:szCs w:val="22"/>
        </w:rPr>
        <w:t>požadovaná částka (dále jen PČ)</w:t>
      </w:r>
      <w:r w:rsidRPr="0098123C">
        <w:rPr>
          <w:rFonts w:asciiTheme="minorHAnsi" w:hAnsiTheme="minorHAnsi"/>
          <w:color w:val="auto"/>
          <w:sz w:val="22"/>
          <w:szCs w:val="22"/>
        </w:rPr>
        <w:t xml:space="preserve"> poskytovatele </w:t>
      </w:r>
      <w:r w:rsidR="00A96B4B" w:rsidRPr="0098123C">
        <w:rPr>
          <w:rFonts w:asciiTheme="minorHAnsi" w:hAnsiTheme="minorHAnsi"/>
          <w:color w:val="auto"/>
          <w:sz w:val="22"/>
          <w:szCs w:val="22"/>
        </w:rPr>
        <w:t>se vypočte:</w:t>
      </w:r>
    </w:p>
    <w:p w14:paraId="15E19F35" w14:textId="1279FDFC" w:rsidR="004E7A6C" w:rsidRPr="00A866DE" w:rsidRDefault="00A866DE" w:rsidP="00D66616">
      <w:pPr>
        <w:pStyle w:val="Default"/>
        <w:spacing w:line="259" w:lineRule="auto"/>
        <w:jc w:val="both"/>
        <w:rPr>
          <w:rFonts w:asciiTheme="minorHAnsi" w:hAnsiTheme="minorHAnsi"/>
          <w:b/>
          <w:bCs/>
          <w:color w:val="auto"/>
          <w:sz w:val="22"/>
          <w:szCs w:val="22"/>
        </w:rPr>
      </w:pPr>
      <m:oMathPara>
        <m:oMath>
          <m:r>
            <m:rPr>
              <m:sty m:val="bi"/>
            </m:rPr>
            <w:rPr>
              <w:rFonts w:ascii="Cambria Math" w:hAnsi="Cambria Math"/>
              <w:color w:val="auto"/>
              <w:sz w:val="22"/>
              <w:szCs w:val="22"/>
            </w:rPr>
            <m:t>reduk. PČ poskytovatele=PČ poskytovatele*redukční koeficient PČ poskytovatele</m:t>
          </m:r>
        </m:oMath>
      </m:oMathPara>
    </w:p>
    <w:p w14:paraId="62028E12" w14:textId="77777777" w:rsidR="0098123C" w:rsidRDefault="0098123C" w:rsidP="00D66616">
      <w:pPr>
        <w:pStyle w:val="Default"/>
        <w:spacing w:line="259" w:lineRule="auto"/>
        <w:jc w:val="both"/>
        <w:rPr>
          <w:ins w:id="68" w:author="Procházková Jana" w:date="2025-11-05T10:53:00Z" w16du:dateUtc="2025-11-05T09:53:00Z"/>
          <w:rFonts w:asciiTheme="minorHAnsi" w:hAnsiTheme="minorHAnsi"/>
          <w:color w:val="auto"/>
          <w:sz w:val="22"/>
          <w:szCs w:val="22"/>
        </w:rPr>
      </w:pPr>
    </w:p>
    <w:p w14:paraId="51A35400" w14:textId="58D6A605" w:rsidR="00FB1B6A" w:rsidRDefault="00FB1B6A" w:rsidP="00FB1B6A">
      <w:pPr>
        <w:pStyle w:val="Default"/>
        <w:numPr>
          <w:ilvl w:val="0"/>
          <w:numId w:val="41"/>
        </w:numPr>
        <w:spacing w:line="259" w:lineRule="auto"/>
        <w:jc w:val="both"/>
        <w:rPr>
          <w:ins w:id="69" w:author="Procházková Jana" w:date="2025-11-05T10:58:00Z" w16du:dateUtc="2025-11-05T09:58:00Z"/>
          <w:rFonts w:asciiTheme="minorHAnsi" w:hAnsiTheme="minorHAnsi"/>
          <w:color w:val="auto"/>
          <w:sz w:val="22"/>
          <w:szCs w:val="22"/>
        </w:rPr>
      </w:pPr>
      <w:ins w:id="70" w:author="Procházková Jana" w:date="2025-11-05T10:54:00Z" w16du:dateUtc="2025-11-05T09:54:00Z">
        <w:r>
          <w:rPr>
            <w:rFonts w:asciiTheme="minorHAnsi" w:hAnsiTheme="minorHAnsi"/>
            <w:color w:val="auto"/>
            <w:sz w:val="22"/>
            <w:szCs w:val="22"/>
          </w:rPr>
          <w:t xml:space="preserve">Výše dotace </w:t>
        </w:r>
      </w:ins>
      <w:ins w:id="71" w:author="Procházková Jana" w:date="2025-11-05T10:56:00Z" w16du:dateUtc="2025-11-05T09:56:00Z">
        <w:r>
          <w:rPr>
            <w:rFonts w:asciiTheme="minorHAnsi" w:hAnsiTheme="minorHAnsi"/>
            <w:color w:val="auto"/>
            <w:sz w:val="22"/>
            <w:szCs w:val="22"/>
          </w:rPr>
          <w:t>v Oblasti I -</w:t>
        </w:r>
      </w:ins>
      <w:r w:rsidR="00EE4A73">
        <w:rPr>
          <w:rFonts w:asciiTheme="minorHAnsi" w:hAnsiTheme="minorHAnsi"/>
          <w:color w:val="auto"/>
          <w:sz w:val="22"/>
          <w:szCs w:val="22"/>
        </w:rPr>
        <w:t xml:space="preserve"> </w:t>
      </w:r>
      <w:ins w:id="72" w:author="Procházková Jana" w:date="2025-11-05T10:58:00Z" w16du:dateUtc="2025-11-05T09:58:00Z">
        <w:r w:rsidR="00EE4A73">
          <w:rPr>
            <w:rFonts w:asciiTheme="minorHAnsi" w:hAnsiTheme="minorHAnsi"/>
            <w:color w:val="auto"/>
            <w:sz w:val="22"/>
            <w:szCs w:val="22"/>
          </w:rPr>
          <w:t>IV</w:t>
        </w:r>
      </w:ins>
      <w:ins w:id="73" w:author="Procházková Jana" w:date="2025-11-05T10:56:00Z" w16du:dateUtc="2025-11-05T09:56:00Z">
        <w:r>
          <w:rPr>
            <w:rFonts w:asciiTheme="minorHAnsi" w:hAnsiTheme="minorHAnsi"/>
            <w:color w:val="auto"/>
            <w:sz w:val="22"/>
            <w:szCs w:val="22"/>
          </w:rPr>
          <w:t xml:space="preserve"> </w:t>
        </w:r>
      </w:ins>
      <w:ins w:id="74" w:author="Procházková Jana" w:date="2025-11-05T10:54:00Z" w16du:dateUtc="2025-11-05T09:54:00Z">
        <w:r>
          <w:rPr>
            <w:rFonts w:asciiTheme="minorHAnsi" w:hAnsiTheme="minorHAnsi"/>
            <w:color w:val="auto"/>
            <w:sz w:val="22"/>
            <w:szCs w:val="22"/>
          </w:rPr>
          <w:t>je upravena dle</w:t>
        </w:r>
      </w:ins>
      <w:ins w:id="75" w:author="Procházková Jana" w:date="2025-11-05T10:55:00Z" w16du:dateUtc="2025-11-05T09:55:00Z">
        <w:r>
          <w:rPr>
            <w:rFonts w:asciiTheme="minorHAnsi" w:hAnsiTheme="minorHAnsi"/>
            <w:color w:val="auto"/>
            <w:sz w:val="22"/>
            <w:szCs w:val="22"/>
          </w:rPr>
          <w:t xml:space="preserve"> doporučených výší spoluúčastí obc</w:t>
        </w:r>
      </w:ins>
      <w:ins w:id="76" w:author="Procházková Jana" w:date="2025-11-05T10:56:00Z" w16du:dateUtc="2025-11-05T09:56:00Z">
        <w:r>
          <w:rPr>
            <w:rFonts w:asciiTheme="minorHAnsi" w:hAnsiTheme="minorHAnsi"/>
            <w:color w:val="auto"/>
            <w:sz w:val="22"/>
            <w:szCs w:val="22"/>
          </w:rPr>
          <w:t>e na financování každé sociální služby vycházející ze</w:t>
        </w:r>
      </w:ins>
      <w:ins w:id="77" w:author="Procházková Jana" w:date="2025-11-05T10:54:00Z" w16du:dateUtc="2025-11-05T09:54:00Z">
        <w:r>
          <w:rPr>
            <w:rFonts w:asciiTheme="minorHAnsi" w:hAnsiTheme="minorHAnsi"/>
            <w:color w:val="auto"/>
            <w:sz w:val="22"/>
            <w:szCs w:val="22"/>
          </w:rPr>
          <w:t xml:space="preserve"> </w:t>
        </w:r>
      </w:ins>
      <w:ins w:id="78" w:author="Procházková Jana" w:date="2025-11-05T10:55:00Z" w16du:dateUtc="2025-11-05T09:55:00Z">
        <w:r>
          <w:rPr>
            <w:rFonts w:asciiTheme="minorHAnsi" w:hAnsiTheme="minorHAnsi"/>
            <w:color w:val="auto"/>
            <w:sz w:val="22"/>
            <w:szCs w:val="22"/>
          </w:rPr>
          <w:t xml:space="preserve">„Základních vstupních sazeb pro výpočet nákladů“ </w:t>
        </w:r>
      </w:ins>
      <w:ins w:id="79" w:author="Procházková Jana" w:date="2025-11-05T10:56:00Z" w16du:dateUtc="2025-11-05T09:56:00Z">
        <w:r>
          <w:rPr>
            <w:rFonts w:asciiTheme="minorHAnsi" w:hAnsiTheme="minorHAnsi"/>
            <w:color w:val="auto"/>
            <w:sz w:val="22"/>
            <w:szCs w:val="22"/>
          </w:rPr>
          <w:t>P</w:t>
        </w:r>
      </w:ins>
      <w:ins w:id="80" w:author="Procházková Jana" w:date="2025-11-05T10:55:00Z" w16du:dateUtc="2025-11-05T09:55:00Z">
        <w:r>
          <w:rPr>
            <w:rFonts w:asciiTheme="minorHAnsi" w:hAnsiTheme="minorHAnsi"/>
            <w:color w:val="auto"/>
            <w:sz w:val="22"/>
            <w:szCs w:val="22"/>
          </w:rPr>
          <w:t>ardubického kraje</w:t>
        </w:r>
      </w:ins>
      <w:ins w:id="81" w:author="Procházková Jana" w:date="2025-11-05T10:56:00Z" w16du:dateUtc="2025-11-05T09:56:00Z">
        <w:r>
          <w:rPr>
            <w:rFonts w:asciiTheme="minorHAnsi" w:hAnsiTheme="minorHAnsi"/>
            <w:color w:val="auto"/>
            <w:sz w:val="22"/>
            <w:szCs w:val="22"/>
          </w:rPr>
          <w:t>.</w:t>
        </w:r>
      </w:ins>
    </w:p>
    <w:p w14:paraId="6202281E" w14:textId="77777777" w:rsidR="00EE4A73" w:rsidRDefault="00EE4A73">
      <w:pPr>
        <w:pStyle w:val="Default"/>
        <w:spacing w:line="259" w:lineRule="auto"/>
        <w:ind w:left="720"/>
        <w:jc w:val="both"/>
        <w:rPr>
          <w:ins w:id="82" w:author="Procházková Jana" w:date="2025-11-05T10:58:00Z" w16du:dateUtc="2025-11-05T09:58:00Z"/>
          <w:rFonts w:asciiTheme="minorHAnsi" w:hAnsiTheme="minorHAnsi"/>
          <w:color w:val="auto"/>
          <w:sz w:val="22"/>
          <w:szCs w:val="22"/>
        </w:rPr>
        <w:pPrChange w:id="83" w:author="Procházková Jana" w:date="2025-11-05T10:58:00Z" w16du:dateUtc="2025-11-05T09:58:00Z">
          <w:pPr>
            <w:pStyle w:val="Default"/>
            <w:numPr>
              <w:numId w:val="41"/>
            </w:numPr>
            <w:spacing w:line="259" w:lineRule="auto"/>
            <w:ind w:left="720" w:hanging="360"/>
            <w:jc w:val="both"/>
          </w:pPr>
        </w:pPrChange>
      </w:pPr>
    </w:p>
    <w:p w14:paraId="4BC1C28C" w14:textId="7CFAF14A" w:rsidR="00EE4A73" w:rsidRDefault="00E94F2A">
      <w:pPr>
        <w:pStyle w:val="Default"/>
        <w:numPr>
          <w:ilvl w:val="0"/>
          <w:numId w:val="41"/>
        </w:numPr>
        <w:spacing w:line="259" w:lineRule="auto"/>
        <w:jc w:val="both"/>
        <w:rPr>
          <w:rFonts w:asciiTheme="minorHAnsi" w:hAnsiTheme="minorHAnsi"/>
          <w:color w:val="auto"/>
          <w:sz w:val="22"/>
          <w:szCs w:val="22"/>
        </w:rPr>
        <w:pPrChange w:id="84" w:author="Procházková Jana" w:date="2025-11-05T10:53:00Z" w16du:dateUtc="2025-11-05T09:53:00Z">
          <w:pPr>
            <w:pStyle w:val="Default"/>
            <w:spacing w:line="259" w:lineRule="auto"/>
            <w:jc w:val="both"/>
          </w:pPr>
        </w:pPrChange>
      </w:pPr>
      <w:ins w:id="85" w:author="Procházková Jana" w:date="2025-11-05T13:11:00Z" w16du:dateUtc="2025-11-05T12:11:00Z">
        <w:r>
          <w:rPr>
            <w:rFonts w:asciiTheme="minorHAnsi" w:hAnsiTheme="minorHAnsi"/>
            <w:color w:val="auto"/>
            <w:sz w:val="22"/>
            <w:szCs w:val="22"/>
          </w:rPr>
          <w:t>Sociální služby</w:t>
        </w:r>
      </w:ins>
      <w:ins w:id="86" w:author="Procházková Jana" w:date="2025-11-05T10:59:00Z" w16du:dateUtc="2025-11-05T09:59:00Z">
        <w:r w:rsidR="00EE4A73">
          <w:rPr>
            <w:rFonts w:asciiTheme="minorHAnsi" w:hAnsiTheme="minorHAnsi"/>
            <w:color w:val="auto"/>
            <w:sz w:val="22"/>
            <w:szCs w:val="22"/>
          </w:rPr>
          <w:t>, které mají</w:t>
        </w:r>
      </w:ins>
      <w:ins w:id="87" w:author="Procházková Jana" w:date="2025-11-05T11:05:00Z" w16du:dateUtc="2025-11-05T10:05:00Z">
        <w:r w:rsidR="00CE306E">
          <w:rPr>
            <w:rFonts w:asciiTheme="minorHAnsi" w:hAnsiTheme="minorHAnsi"/>
            <w:color w:val="auto"/>
            <w:sz w:val="22"/>
            <w:szCs w:val="22"/>
          </w:rPr>
          <w:t xml:space="preserve"> </w:t>
        </w:r>
      </w:ins>
      <w:ins w:id="88" w:author="Procházková Jana" w:date="2025-11-05T12:41:00Z" w16du:dateUtc="2025-11-05T11:41:00Z">
        <w:r w:rsidR="000F408B">
          <w:rPr>
            <w:rFonts w:asciiTheme="minorHAnsi" w:hAnsiTheme="minorHAnsi"/>
            <w:color w:val="auto"/>
            <w:sz w:val="22"/>
            <w:szCs w:val="22"/>
          </w:rPr>
          <w:t>dle „</w:t>
        </w:r>
      </w:ins>
      <w:ins w:id="89" w:author="Procházková Jana" w:date="2025-11-05T10:59:00Z" w16du:dateUtc="2025-11-05T09:59:00Z">
        <w:r w:rsidR="00EE4A73">
          <w:rPr>
            <w:rFonts w:asciiTheme="minorHAnsi" w:hAnsiTheme="minorHAnsi"/>
            <w:color w:val="auto"/>
            <w:sz w:val="22"/>
            <w:szCs w:val="22"/>
          </w:rPr>
          <w:t>Základní vstupní sazb</w:t>
        </w:r>
      </w:ins>
      <w:r w:rsidR="005318F5">
        <w:rPr>
          <w:rFonts w:asciiTheme="minorHAnsi" w:hAnsiTheme="minorHAnsi"/>
          <w:color w:val="auto"/>
          <w:sz w:val="22"/>
          <w:szCs w:val="22"/>
        </w:rPr>
        <w:t>a</w:t>
      </w:r>
      <w:ins w:id="90" w:author="Procházková Jana" w:date="2025-11-05T10:59:00Z" w16du:dateUtc="2025-11-05T09:59:00Z">
        <w:r w:rsidR="00EE4A73">
          <w:rPr>
            <w:rFonts w:asciiTheme="minorHAnsi" w:hAnsiTheme="minorHAnsi"/>
            <w:color w:val="auto"/>
            <w:sz w:val="22"/>
            <w:szCs w:val="22"/>
          </w:rPr>
          <w:t xml:space="preserve"> pro výpočet nákladů“ z Pardubického kraje </w:t>
        </w:r>
      </w:ins>
      <w:ins w:id="91" w:author="Procházková Jana" w:date="2025-11-05T11:00:00Z" w16du:dateUtc="2025-11-05T10:00:00Z">
        <w:r w:rsidR="00EE4A73">
          <w:rPr>
            <w:rFonts w:asciiTheme="minorHAnsi" w:hAnsiTheme="minorHAnsi"/>
            <w:color w:val="auto"/>
            <w:sz w:val="22"/>
            <w:szCs w:val="22"/>
          </w:rPr>
          <w:t xml:space="preserve">doporučenou spoluúčast obce 0 % jsou hodnoceny individuálně, přičemž je stanovena maximální výše jejich podpory </w:t>
        </w:r>
      </w:ins>
      <w:ins w:id="92" w:author="Procházková Jana" w:date="2025-11-05T11:01:00Z" w16du:dateUtc="2025-11-05T10:01:00Z">
        <w:r w:rsidR="00EE4A73">
          <w:rPr>
            <w:rFonts w:asciiTheme="minorHAnsi" w:hAnsiTheme="minorHAnsi"/>
            <w:color w:val="auto"/>
            <w:sz w:val="22"/>
            <w:szCs w:val="22"/>
          </w:rPr>
          <w:t>na 2 % z celkových nákladů na realizaci služby, maximálně však 100</w:t>
        </w:r>
      </w:ins>
      <w:r w:rsidR="002426E4">
        <w:rPr>
          <w:rFonts w:asciiTheme="minorHAnsi" w:hAnsiTheme="minorHAnsi"/>
          <w:color w:val="auto"/>
          <w:sz w:val="22"/>
          <w:szCs w:val="22"/>
        </w:rPr>
        <w:t> </w:t>
      </w:r>
      <w:ins w:id="93" w:author="Procházková Jana" w:date="2025-11-05T11:01:00Z" w16du:dateUtc="2025-11-05T10:01:00Z">
        <w:r w:rsidR="00EE4A73">
          <w:rPr>
            <w:rFonts w:asciiTheme="minorHAnsi" w:hAnsiTheme="minorHAnsi"/>
            <w:color w:val="auto"/>
            <w:sz w:val="22"/>
            <w:szCs w:val="22"/>
          </w:rPr>
          <w:t>000</w:t>
        </w:r>
      </w:ins>
      <w:r w:rsidR="002426E4">
        <w:rPr>
          <w:rFonts w:asciiTheme="minorHAnsi" w:hAnsiTheme="minorHAnsi"/>
          <w:color w:val="auto"/>
          <w:sz w:val="22"/>
          <w:szCs w:val="22"/>
        </w:rPr>
        <w:t xml:space="preserve"> </w:t>
      </w:r>
      <w:ins w:id="94" w:author="Procházková Jana" w:date="2025-11-05T11:01:00Z" w16du:dateUtc="2025-11-05T10:01:00Z">
        <w:r w:rsidR="00EE4A73">
          <w:rPr>
            <w:rFonts w:asciiTheme="minorHAnsi" w:hAnsiTheme="minorHAnsi"/>
            <w:color w:val="auto"/>
            <w:sz w:val="22"/>
            <w:szCs w:val="22"/>
          </w:rPr>
          <w:t xml:space="preserve">Kč. </w:t>
        </w:r>
      </w:ins>
    </w:p>
    <w:p w14:paraId="601CE61F" w14:textId="77777777" w:rsidR="000302DA" w:rsidRDefault="000302DA" w:rsidP="00D66616">
      <w:pPr>
        <w:pStyle w:val="Default"/>
        <w:spacing w:line="259" w:lineRule="auto"/>
        <w:jc w:val="both"/>
        <w:rPr>
          <w:rFonts w:asciiTheme="minorHAnsi" w:hAnsiTheme="minorHAnsi"/>
          <w:color w:val="auto"/>
          <w:sz w:val="22"/>
          <w:szCs w:val="22"/>
        </w:rPr>
      </w:pPr>
    </w:p>
    <w:p w14:paraId="46C2B6DB" w14:textId="77777777" w:rsidR="000302DA" w:rsidRPr="0098123C" w:rsidRDefault="000302DA" w:rsidP="00D66616">
      <w:pPr>
        <w:pStyle w:val="Default"/>
        <w:spacing w:line="259" w:lineRule="auto"/>
        <w:jc w:val="both"/>
        <w:rPr>
          <w:rFonts w:asciiTheme="minorHAnsi" w:hAnsiTheme="minorHAnsi"/>
          <w:color w:val="auto"/>
          <w:sz w:val="22"/>
          <w:szCs w:val="22"/>
        </w:rPr>
      </w:pPr>
    </w:p>
    <w:p w14:paraId="4F4C7D3D" w14:textId="5A089926" w:rsidR="00443B96" w:rsidRPr="00A866DE" w:rsidRDefault="0098123C" w:rsidP="00D66616">
      <w:pPr>
        <w:pStyle w:val="Default"/>
        <w:spacing w:line="259" w:lineRule="auto"/>
        <w:jc w:val="both"/>
        <w:rPr>
          <w:rFonts w:asciiTheme="minorHAnsi" w:hAnsiTheme="minorHAnsi"/>
          <w:b/>
          <w:bCs/>
          <w:color w:val="auto"/>
          <w:sz w:val="22"/>
          <w:szCs w:val="22"/>
        </w:rPr>
      </w:pPr>
      <w:r w:rsidRPr="00A866DE">
        <w:rPr>
          <w:rFonts w:asciiTheme="minorHAnsi" w:hAnsiTheme="minorHAnsi"/>
          <w:b/>
          <w:bCs/>
          <w:color w:val="auto"/>
          <w:sz w:val="22"/>
          <w:szCs w:val="22"/>
        </w:rPr>
        <w:t>Finální výpočet dotace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3"/>
        <w:gridCol w:w="2828"/>
        <w:gridCol w:w="4833"/>
      </w:tblGrid>
      <w:tr w:rsidR="0098123C" w:rsidRPr="00A866DE" w14:paraId="511274A0" w14:textId="77777777" w:rsidTr="00B64F4D">
        <w:tc>
          <w:tcPr>
            <w:tcW w:w="1526" w:type="dxa"/>
            <w:vMerge w:val="restart"/>
            <w:vAlign w:val="center"/>
          </w:tcPr>
          <w:p w14:paraId="36E08610" w14:textId="77777777" w:rsidR="001B29F0" w:rsidRPr="00A866DE" w:rsidRDefault="001B29F0" w:rsidP="00D66616">
            <w:pPr>
              <w:pStyle w:val="Default"/>
              <w:spacing w:line="259" w:lineRule="auto"/>
              <w:rPr>
                <w:rFonts w:asciiTheme="minorHAnsi" w:hAnsiTheme="minorHAnsi" w:cs="Cambria Math"/>
                <w:b/>
                <w:bCs/>
                <w:i/>
                <w:color w:val="auto"/>
                <w:sz w:val="22"/>
                <w:szCs w:val="22"/>
              </w:rPr>
            </w:pPr>
            <w:bookmarkStart w:id="95" w:name="_Hlk118272860"/>
            <w:r w:rsidRPr="00A866DE">
              <w:rPr>
                <w:rFonts w:asciiTheme="minorHAnsi" w:hAnsiTheme="minorHAnsi" w:cs="Cambria Math"/>
                <w:b/>
                <w:bCs/>
                <w:i/>
                <w:color w:val="auto"/>
                <w:sz w:val="22"/>
                <w:szCs w:val="22"/>
              </w:rPr>
              <w:t>dotace v Kč =</w:t>
            </w:r>
          </w:p>
        </w:tc>
        <w:tc>
          <w:tcPr>
            <w:tcW w:w="2835" w:type="dxa"/>
            <w:tcBorders>
              <w:bottom w:val="single" w:sz="4" w:space="0" w:color="auto"/>
            </w:tcBorders>
          </w:tcPr>
          <w:p w14:paraId="7943100D" w14:textId="77777777" w:rsidR="000302DA" w:rsidRDefault="000302DA" w:rsidP="00D66616">
            <w:pPr>
              <w:pStyle w:val="Default"/>
              <w:spacing w:line="259" w:lineRule="auto"/>
              <w:rPr>
                <w:rFonts w:asciiTheme="minorHAnsi" w:hAnsiTheme="minorHAnsi" w:cs="Cambria Math"/>
                <w:b/>
                <w:bCs/>
                <w:i/>
                <w:color w:val="auto"/>
                <w:sz w:val="22"/>
                <w:szCs w:val="22"/>
              </w:rPr>
            </w:pPr>
          </w:p>
          <w:p w14:paraId="5E83F571" w14:textId="05751F6B" w:rsidR="001B29F0" w:rsidRPr="00A866DE" w:rsidRDefault="00443B96" w:rsidP="00D66616">
            <w:pPr>
              <w:pStyle w:val="Default"/>
              <w:spacing w:line="259" w:lineRule="auto"/>
              <w:rPr>
                <w:rFonts w:asciiTheme="minorHAnsi" w:hAnsiTheme="minorHAnsi" w:cs="Cambria Math"/>
                <w:b/>
                <w:bCs/>
                <w:i/>
                <w:color w:val="auto"/>
                <w:sz w:val="22"/>
                <w:szCs w:val="22"/>
              </w:rPr>
            </w:pPr>
            <w:r w:rsidRPr="00A866DE">
              <w:rPr>
                <w:rFonts w:asciiTheme="minorHAnsi" w:hAnsiTheme="minorHAnsi" w:cs="Cambria Math"/>
                <w:b/>
                <w:bCs/>
                <w:i/>
                <w:color w:val="auto"/>
                <w:sz w:val="22"/>
                <w:szCs w:val="22"/>
              </w:rPr>
              <w:t xml:space="preserve">Redukovaná </w:t>
            </w:r>
            <w:r w:rsidR="00D161D0" w:rsidRPr="00A866DE">
              <w:rPr>
                <w:rFonts w:asciiTheme="minorHAnsi" w:hAnsiTheme="minorHAnsi" w:cs="Cambria Math"/>
                <w:b/>
                <w:bCs/>
                <w:i/>
                <w:color w:val="auto"/>
                <w:sz w:val="22"/>
                <w:szCs w:val="22"/>
              </w:rPr>
              <w:t xml:space="preserve">požadovaná </w:t>
            </w:r>
            <w:r w:rsidR="001B29F0" w:rsidRPr="00A866DE">
              <w:rPr>
                <w:rFonts w:asciiTheme="minorHAnsi" w:hAnsiTheme="minorHAnsi" w:cs="Cambria Math"/>
                <w:b/>
                <w:bCs/>
                <w:i/>
                <w:color w:val="auto"/>
                <w:sz w:val="22"/>
                <w:szCs w:val="22"/>
              </w:rPr>
              <w:t>částka</w:t>
            </w:r>
          </w:p>
        </w:tc>
        <w:tc>
          <w:tcPr>
            <w:tcW w:w="4851" w:type="dxa"/>
            <w:vMerge w:val="restart"/>
            <w:vAlign w:val="center"/>
          </w:tcPr>
          <w:p w14:paraId="076BE3E5" w14:textId="3853CFB2" w:rsidR="001B29F0" w:rsidRPr="00A866DE" w:rsidRDefault="001B29F0" w:rsidP="00D66616">
            <w:pPr>
              <w:pStyle w:val="Default"/>
              <w:spacing w:line="259" w:lineRule="auto"/>
              <w:rPr>
                <w:rFonts w:asciiTheme="minorHAnsi" w:hAnsiTheme="minorHAnsi" w:cs="Cambria Math"/>
                <w:b/>
                <w:bCs/>
                <w:i/>
                <w:color w:val="auto"/>
                <w:sz w:val="22"/>
                <w:szCs w:val="22"/>
              </w:rPr>
            </w:pPr>
            <w:r w:rsidRPr="00A866DE">
              <w:rPr>
                <w:rFonts w:asciiTheme="minorHAnsi" w:hAnsiTheme="minorHAnsi" w:cs="Cambria Math"/>
                <w:b/>
                <w:bCs/>
                <w:i/>
                <w:color w:val="auto"/>
                <w:sz w:val="22"/>
                <w:szCs w:val="22"/>
              </w:rPr>
              <w:t>*   vyčleněné finanční prostředky</w:t>
            </w:r>
            <w:r w:rsidR="00C9208B" w:rsidRPr="00A866DE">
              <w:rPr>
                <w:rFonts w:asciiTheme="minorHAnsi" w:hAnsiTheme="minorHAnsi" w:cs="Cambria Math"/>
                <w:b/>
                <w:bCs/>
                <w:i/>
                <w:color w:val="auto"/>
                <w:sz w:val="22"/>
                <w:szCs w:val="22"/>
              </w:rPr>
              <w:t xml:space="preserve"> dle </w:t>
            </w:r>
            <w:r w:rsidR="0098123C" w:rsidRPr="00A866DE">
              <w:rPr>
                <w:rFonts w:asciiTheme="minorHAnsi" w:hAnsiTheme="minorHAnsi" w:cs="Cambria Math"/>
                <w:b/>
                <w:bCs/>
                <w:i/>
                <w:color w:val="auto"/>
                <w:sz w:val="22"/>
                <w:szCs w:val="22"/>
              </w:rPr>
              <w:t>O</w:t>
            </w:r>
            <w:r w:rsidR="00947224" w:rsidRPr="00A866DE">
              <w:rPr>
                <w:rFonts w:asciiTheme="minorHAnsi" w:hAnsiTheme="minorHAnsi" w:cs="Cambria Math"/>
                <w:b/>
                <w:bCs/>
                <w:i/>
                <w:color w:val="auto"/>
                <w:sz w:val="22"/>
                <w:szCs w:val="22"/>
              </w:rPr>
              <w:t>blasti</w:t>
            </w:r>
          </w:p>
        </w:tc>
      </w:tr>
      <w:tr w:rsidR="00A866DE" w:rsidRPr="00A866DE" w14:paraId="23FDFD9F" w14:textId="77777777" w:rsidTr="00B64F4D">
        <w:tc>
          <w:tcPr>
            <w:tcW w:w="1526" w:type="dxa"/>
            <w:vMerge/>
          </w:tcPr>
          <w:p w14:paraId="4C10ECF3" w14:textId="77777777" w:rsidR="001B29F0" w:rsidRPr="00A866DE" w:rsidRDefault="001B29F0" w:rsidP="00D66616">
            <w:pPr>
              <w:pStyle w:val="Default"/>
              <w:spacing w:line="259" w:lineRule="auto"/>
              <w:rPr>
                <w:rFonts w:asciiTheme="minorHAnsi" w:hAnsiTheme="minorHAnsi" w:cs="Cambria Math"/>
                <w:b/>
                <w:bCs/>
                <w:i/>
                <w:color w:val="auto"/>
                <w:sz w:val="22"/>
                <w:szCs w:val="22"/>
              </w:rPr>
            </w:pPr>
          </w:p>
        </w:tc>
        <w:tc>
          <w:tcPr>
            <w:tcW w:w="2835" w:type="dxa"/>
            <w:tcBorders>
              <w:top w:val="single" w:sz="4" w:space="0" w:color="auto"/>
            </w:tcBorders>
          </w:tcPr>
          <w:p w14:paraId="405F036A" w14:textId="2B6B86DF" w:rsidR="001B29F0" w:rsidRPr="00A866DE" w:rsidRDefault="001B29F0" w:rsidP="00D66616">
            <w:pPr>
              <w:pStyle w:val="Default"/>
              <w:spacing w:line="259" w:lineRule="auto"/>
              <w:rPr>
                <w:rFonts w:asciiTheme="minorHAnsi" w:hAnsiTheme="minorHAnsi" w:cs="Cambria Math"/>
                <w:b/>
                <w:bCs/>
                <w:i/>
                <w:color w:val="auto"/>
                <w:sz w:val="22"/>
                <w:szCs w:val="22"/>
              </w:rPr>
            </w:pPr>
            <w:r w:rsidRPr="00A866DE">
              <w:rPr>
                <w:rFonts w:asciiTheme="minorHAnsi" w:hAnsiTheme="minorHAnsi" w:cs="Cambria Math" w:hint="eastAsia"/>
                <w:b/>
                <w:bCs/>
                <w:i/>
                <w:color w:val="auto"/>
                <w:sz w:val="22"/>
                <w:szCs w:val="22"/>
              </w:rPr>
              <w:t>∑</w:t>
            </w:r>
            <w:r w:rsidRPr="00A866DE">
              <w:rPr>
                <w:rFonts w:asciiTheme="minorHAnsi" w:hAnsiTheme="minorHAnsi" w:cs="Cambria Math"/>
                <w:b/>
                <w:bCs/>
                <w:i/>
                <w:color w:val="auto"/>
                <w:sz w:val="22"/>
                <w:szCs w:val="22"/>
              </w:rPr>
              <w:t xml:space="preserve"> </w:t>
            </w:r>
            <w:r w:rsidR="00443B96" w:rsidRPr="00A866DE">
              <w:rPr>
                <w:rFonts w:asciiTheme="minorHAnsi" w:hAnsiTheme="minorHAnsi" w:cs="Cambria Math"/>
                <w:b/>
                <w:bCs/>
                <w:i/>
                <w:color w:val="auto"/>
                <w:sz w:val="22"/>
                <w:szCs w:val="22"/>
              </w:rPr>
              <w:t xml:space="preserve">redukovaných </w:t>
            </w:r>
            <w:r w:rsidR="00D161D0" w:rsidRPr="00A866DE">
              <w:rPr>
                <w:rFonts w:asciiTheme="minorHAnsi" w:hAnsiTheme="minorHAnsi" w:cs="Cambria Math"/>
                <w:b/>
                <w:bCs/>
                <w:i/>
                <w:color w:val="auto"/>
                <w:sz w:val="22"/>
                <w:szCs w:val="22"/>
              </w:rPr>
              <w:t xml:space="preserve">požadovaných </w:t>
            </w:r>
            <w:r w:rsidRPr="00A866DE">
              <w:rPr>
                <w:rFonts w:asciiTheme="minorHAnsi" w:hAnsiTheme="minorHAnsi" w:cs="Cambria Math"/>
                <w:b/>
                <w:bCs/>
                <w:i/>
                <w:color w:val="auto"/>
                <w:sz w:val="22"/>
                <w:szCs w:val="22"/>
              </w:rPr>
              <w:t>částek</w:t>
            </w:r>
            <w:r w:rsidR="003A380A" w:rsidRPr="00A866DE">
              <w:rPr>
                <w:rFonts w:asciiTheme="minorHAnsi" w:hAnsiTheme="minorHAnsi" w:cs="Cambria Math"/>
                <w:b/>
                <w:bCs/>
                <w:i/>
                <w:color w:val="auto"/>
                <w:sz w:val="22"/>
                <w:szCs w:val="22"/>
              </w:rPr>
              <w:t xml:space="preserve"> </w:t>
            </w:r>
            <w:r w:rsidR="00D161D0" w:rsidRPr="00A866DE">
              <w:rPr>
                <w:rFonts w:asciiTheme="minorHAnsi" w:hAnsiTheme="minorHAnsi" w:cs="Cambria Math"/>
                <w:b/>
                <w:bCs/>
                <w:i/>
                <w:color w:val="auto"/>
                <w:sz w:val="22"/>
                <w:szCs w:val="22"/>
              </w:rPr>
              <w:t>všech poskytovatelů</w:t>
            </w:r>
          </w:p>
        </w:tc>
        <w:tc>
          <w:tcPr>
            <w:tcW w:w="4851" w:type="dxa"/>
            <w:vMerge/>
          </w:tcPr>
          <w:p w14:paraId="1812CAE2" w14:textId="77777777" w:rsidR="001B29F0" w:rsidRPr="00A866DE" w:rsidRDefault="001B29F0" w:rsidP="00D66616">
            <w:pPr>
              <w:pStyle w:val="Default"/>
              <w:spacing w:line="259" w:lineRule="auto"/>
              <w:rPr>
                <w:rFonts w:asciiTheme="minorHAnsi" w:hAnsiTheme="minorHAnsi" w:cs="Cambria Math"/>
                <w:b/>
                <w:bCs/>
                <w:i/>
                <w:color w:val="auto"/>
                <w:sz w:val="22"/>
                <w:szCs w:val="22"/>
              </w:rPr>
            </w:pPr>
          </w:p>
        </w:tc>
      </w:tr>
      <w:bookmarkEnd w:id="95"/>
    </w:tbl>
    <w:p w14:paraId="2DCCF91B" w14:textId="77777777" w:rsidR="001F38C9" w:rsidRDefault="001F38C9" w:rsidP="00D66616">
      <w:pPr>
        <w:spacing w:line="259" w:lineRule="auto"/>
        <w:jc w:val="both"/>
        <w:rPr>
          <w:rFonts w:asciiTheme="minorHAnsi" w:hAnsiTheme="minorHAnsi"/>
          <w:sz w:val="22"/>
          <w:szCs w:val="22"/>
        </w:rPr>
      </w:pPr>
    </w:p>
    <w:p w14:paraId="6D547D6C" w14:textId="692439DE" w:rsidR="006D0791" w:rsidRPr="00A866DE" w:rsidRDefault="006D0791" w:rsidP="00D66616">
      <w:pPr>
        <w:spacing w:line="259" w:lineRule="auto"/>
        <w:jc w:val="both"/>
        <w:rPr>
          <w:rFonts w:asciiTheme="minorHAnsi" w:hAnsiTheme="minorHAnsi"/>
          <w:sz w:val="22"/>
          <w:szCs w:val="22"/>
        </w:rPr>
      </w:pPr>
      <w:r w:rsidRPr="00A866DE">
        <w:rPr>
          <w:rFonts w:asciiTheme="minorHAnsi" w:hAnsiTheme="minorHAnsi"/>
          <w:sz w:val="22"/>
          <w:szCs w:val="22"/>
        </w:rPr>
        <w:t xml:space="preserve">Vypočtená částka dotace bude zaokrouhlena na </w:t>
      </w:r>
      <w:r w:rsidR="00377337" w:rsidRPr="00A866DE">
        <w:rPr>
          <w:rFonts w:asciiTheme="minorHAnsi" w:hAnsiTheme="minorHAnsi"/>
          <w:sz w:val="22"/>
          <w:szCs w:val="22"/>
        </w:rPr>
        <w:t xml:space="preserve">celé stokoruny </w:t>
      </w:r>
      <w:r w:rsidRPr="00A866DE">
        <w:rPr>
          <w:rFonts w:asciiTheme="minorHAnsi" w:hAnsiTheme="minorHAnsi"/>
          <w:sz w:val="22"/>
          <w:szCs w:val="22"/>
        </w:rPr>
        <w:t>směrem dolů.</w:t>
      </w:r>
    </w:p>
    <w:p w14:paraId="2ECBD238" w14:textId="77777777" w:rsidR="000600B8" w:rsidRPr="00A866DE" w:rsidRDefault="000600B8" w:rsidP="00D66616">
      <w:pPr>
        <w:spacing w:line="259" w:lineRule="auto"/>
        <w:rPr>
          <w:rFonts w:asciiTheme="minorHAnsi" w:hAnsiTheme="minorHAnsi"/>
          <w:bCs/>
          <w:sz w:val="22"/>
          <w:szCs w:val="22"/>
        </w:rPr>
      </w:pPr>
      <w:r w:rsidRPr="00A866DE">
        <w:rPr>
          <w:rFonts w:asciiTheme="minorHAnsi" w:hAnsiTheme="minorHAnsi"/>
          <w:bCs/>
          <w:sz w:val="22"/>
          <w:szCs w:val="22"/>
        </w:rPr>
        <w:t xml:space="preserve">Lhůta pro rozhodnutí o žádosti: do 5 měsíců od podání žádosti. </w:t>
      </w:r>
    </w:p>
    <w:p w14:paraId="7599F7FE" w14:textId="77777777" w:rsidR="000600B8" w:rsidRPr="00947224" w:rsidRDefault="000600B8" w:rsidP="00D66616">
      <w:pPr>
        <w:spacing w:line="259" w:lineRule="auto"/>
        <w:jc w:val="both"/>
        <w:rPr>
          <w:rFonts w:asciiTheme="minorHAnsi" w:hAnsiTheme="minorHAnsi"/>
          <w:color w:val="4F81BD" w:themeColor="accent1"/>
          <w:sz w:val="22"/>
          <w:szCs w:val="22"/>
        </w:rPr>
      </w:pPr>
    </w:p>
    <w:p w14:paraId="676A3303" w14:textId="77777777" w:rsidR="00A866DE" w:rsidRDefault="00A866DE" w:rsidP="00D66616">
      <w:pPr>
        <w:spacing w:line="259" w:lineRule="auto"/>
        <w:rPr>
          <w:rFonts w:asciiTheme="minorHAnsi" w:hAnsiTheme="minorHAnsi"/>
          <w:b/>
          <w:sz w:val="22"/>
          <w:szCs w:val="22"/>
        </w:rPr>
      </w:pPr>
      <w:r>
        <w:rPr>
          <w:rFonts w:asciiTheme="minorHAnsi" w:hAnsiTheme="minorHAnsi"/>
          <w:b/>
          <w:sz w:val="22"/>
          <w:szCs w:val="22"/>
        </w:rPr>
        <w:t xml:space="preserve">Vysvětlivky: </w:t>
      </w:r>
    </w:p>
    <w:p w14:paraId="18526DEE" w14:textId="624E33A3" w:rsidR="007177D5" w:rsidRDefault="007177D5" w:rsidP="00D66616">
      <w:pPr>
        <w:spacing w:line="259" w:lineRule="auto"/>
        <w:rPr>
          <w:ins w:id="96" w:author="Procházková Jana" w:date="2025-10-14T10:25:00Z" w16du:dateUtc="2025-10-14T08:25:00Z"/>
          <w:rFonts w:asciiTheme="minorHAnsi" w:hAnsiTheme="minorHAnsi"/>
          <w:bCs/>
          <w:sz w:val="22"/>
          <w:szCs w:val="22"/>
        </w:rPr>
      </w:pPr>
      <w:ins w:id="97" w:author="Procházková Jana" w:date="2025-10-14T10:26:00Z" w16du:dateUtc="2025-10-14T08:26:00Z">
        <w:r>
          <w:rPr>
            <w:rFonts w:asciiTheme="minorHAnsi" w:hAnsiTheme="minorHAnsi"/>
            <w:bCs/>
            <w:sz w:val="22"/>
            <w:szCs w:val="22"/>
          </w:rPr>
          <w:t xml:space="preserve">1 HP – jedna hodina péče </w:t>
        </w:r>
      </w:ins>
      <w:ins w:id="98" w:author="Procházková Jana" w:date="2025-10-14T10:34:00Z" w16du:dateUtc="2025-10-14T08:34:00Z">
        <w:r w:rsidR="007F419E">
          <w:rPr>
            <w:rFonts w:asciiTheme="minorHAnsi" w:hAnsiTheme="minorHAnsi"/>
            <w:bCs/>
            <w:sz w:val="22"/>
            <w:szCs w:val="22"/>
          </w:rPr>
          <w:t>na jednoho</w:t>
        </w:r>
      </w:ins>
      <w:ins w:id="99" w:author="Procházková Jana" w:date="2025-10-14T10:26:00Z" w16du:dateUtc="2025-10-14T08:26:00Z">
        <w:r>
          <w:rPr>
            <w:rFonts w:asciiTheme="minorHAnsi" w:hAnsiTheme="minorHAnsi"/>
            <w:bCs/>
            <w:sz w:val="22"/>
            <w:szCs w:val="22"/>
          </w:rPr>
          <w:t xml:space="preserve"> pardubického klienta</w:t>
        </w:r>
      </w:ins>
    </w:p>
    <w:p w14:paraId="7033F69E" w14:textId="01042D81" w:rsidR="00A866DE" w:rsidRPr="00A866DE" w:rsidRDefault="00A866DE" w:rsidP="00D66616">
      <w:pPr>
        <w:spacing w:line="259" w:lineRule="auto"/>
        <w:rPr>
          <w:rFonts w:asciiTheme="minorHAnsi" w:hAnsiTheme="minorHAnsi"/>
          <w:bCs/>
          <w:sz w:val="22"/>
          <w:szCs w:val="22"/>
        </w:rPr>
      </w:pPr>
      <w:r w:rsidRPr="00A866DE">
        <w:rPr>
          <w:rFonts w:asciiTheme="minorHAnsi" w:hAnsiTheme="minorHAnsi"/>
          <w:bCs/>
          <w:sz w:val="22"/>
          <w:szCs w:val="22"/>
        </w:rPr>
        <w:t>1 PK – jeden pardubický klient</w:t>
      </w:r>
    </w:p>
    <w:p w14:paraId="14890742" w14:textId="77777777" w:rsidR="00A866DE" w:rsidRPr="00A866DE" w:rsidRDefault="00A866DE" w:rsidP="00D66616">
      <w:pPr>
        <w:spacing w:line="259" w:lineRule="auto"/>
        <w:rPr>
          <w:rFonts w:asciiTheme="minorHAnsi" w:hAnsiTheme="minorHAnsi"/>
          <w:bCs/>
          <w:sz w:val="22"/>
          <w:szCs w:val="22"/>
        </w:rPr>
      </w:pPr>
      <w:r w:rsidRPr="00A866DE">
        <w:rPr>
          <w:rFonts w:asciiTheme="minorHAnsi" w:hAnsiTheme="minorHAnsi"/>
          <w:bCs/>
          <w:sz w:val="22"/>
          <w:szCs w:val="22"/>
        </w:rPr>
        <w:t>RP – relativní podíl průměrných nákladů</w:t>
      </w:r>
    </w:p>
    <w:p w14:paraId="67E82C31" w14:textId="77777777" w:rsidR="00A866DE" w:rsidRPr="00A866DE" w:rsidRDefault="00A866DE" w:rsidP="00D66616">
      <w:pPr>
        <w:spacing w:line="259" w:lineRule="auto"/>
        <w:rPr>
          <w:rFonts w:asciiTheme="minorHAnsi" w:hAnsiTheme="minorHAnsi"/>
          <w:bCs/>
          <w:sz w:val="22"/>
          <w:szCs w:val="22"/>
        </w:rPr>
      </w:pPr>
      <w:r w:rsidRPr="00A866DE">
        <w:rPr>
          <w:rFonts w:asciiTheme="minorHAnsi" w:hAnsiTheme="minorHAnsi"/>
          <w:bCs/>
          <w:sz w:val="22"/>
          <w:szCs w:val="22"/>
        </w:rPr>
        <w:t>MR – míra redukce požadované částky</w:t>
      </w:r>
    </w:p>
    <w:p w14:paraId="3AFD423A" w14:textId="2910E883" w:rsidR="00A866DE" w:rsidRPr="00900516" w:rsidDel="00900516" w:rsidRDefault="00A866DE" w:rsidP="00D66616">
      <w:pPr>
        <w:spacing w:line="259" w:lineRule="auto"/>
        <w:rPr>
          <w:del w:id="100" w:author="Procházková Jana" w:date="2025-10-22T10:09:00Z" w16du:dateUtc="2025-10-22T08:09:00Z"/>
          <w:rFonts w:asciiTheme="minorHAnsi" w:hAnsiTheme="minorHAnsi"/>
          <w:sz w:val="22"/>
          <w:szCs w:val="22"/>
        </w:rPr>
      </w:pPr>
      <w:r w:rsidRPr="00A866DE">
        <w:rPr>
          <w:rFonts w:asciiTheme="minorHAnsi" w:hAnsiTheme="minorHAnsi"/>
          <w:bCs/>
          <w:sz w:val="22"/>
          <w:szCs w:val="22"/>
        </w:rPr>
        <w:t>PČ – požadovaná částka poskytovatele</w:t>
      </w:r>
    </w:p>
    <w:p w14:paraId="14EEA58C" w14:textId="19B715FF" w:rsidR="00491A6F" w:rsidRDefault="00491A6F" w:rsidP="00D66616">
      <w:pPr>
        <w:spacing w:line="259" w:lineRule="auto"/>
        <w:rPr>
          <w:rFonts w:asciiTheme="minorHAnsi" w:hAnsiTheme="minorHAnsi"/>
          <w:b/>
          <w:sz w:val="22"/>
          <w:szCs w:val="22"/>
        </w:rPr>
      </w:pPr>
    </w:p>
    <w:p w14:paraId="771EDE43" w14:textId="77777777" w:rsidR="00A866DE" w:rsidRDefault="00A866DE" w:rsidP="00D66616">
      <w:pPr>
        <w:spacing w:line="259" w:lineRule="auto"/>
        <w:rPr>
          <w:rFonts w:asciiTheme="minorHAnsi" w:hAnsiTheme="minorHAnsi"/>
          <w:b/>
          <w:sz w:val="22"/>
          <w:szCs w:val="22"/>
        </w:rPr>
      </w:pPr>
    </w:p>
    <w:p w14:paraId="68D9BE8B" w14:textId="4E2149FD" w:rsidR="000600B8" w:rsidRDefault="000600B8" w:rsidP="00D66616">
      <w:pPr>
        <w:spacing w:line="259" w:lineRule="auto"/>
        <w:jc w:val="both"/>
        <w:rPr>
          <w:rFonts w:ascii="Calibri" w:hAnsi="Calibri"/>
          <w:b/>
          <w:sz w:val="22"/>
          <w:szCs w:val="22"/>
        </w:rPr>
      </w:pPr>
      <w:r>
        <w:rPr>
          <w:rFonts w:ascii="Calibri" w:hAnsi="Calibri"/>
          <w:b/>
          <w:sz w:val="22"/>
          <w:szCs w:val="22"/>
        </w:rPr>
        <w:t xml:space="preserve">Kritéria pro </w:t>
      </w:r>
      <w:r w:rsidR="00885289">
        <w:rPr>
          <w:rFonts w:ascii="Calibri" w:hAnsi="Calibri"/>
          <w:b/>
          <w:sz w:val="22"/>
          <w:szCs w:val="22"/>
        </w:rPr>
        <w:t xml:space="preserve">posuzování </w:t>
      </w:r>
      <w:r>
        <w:rPr>
          <w:rFonts w:ascii="Calibri" w:hAnsi="Calibri"/>
          <w:b/>
          <w:sz w:val="22"/>
          <w:szCs w:val="22"/>
        </w:rPr>
        <w:t>žádostí o účelovou dotaci v sociální a zdravotní oblasti – neregistrované služby</w:t>
      </w:r>
    </w:p>
    <w:p w14:paraId="133CEF88" w14:textId="77777777" w:rsidR="000600B8" w:rsidRDefault="000600B8" w:rsidP="00D66616">
      <w:pPr>
        <w:spacing w:line="259" w:lineRule="auto"/>
        <w:jc w:val="both"/>
        <w:rPr>
          <w:rFonts w:ascii="Calibri" w:hAnsi="Calibri"/>
          <w:bCs/>
          <w:sz w:val="22"/>
          <w:szCs w:val="22"/>
        </w:rPr>
      </w:pPr>
      <w:r>
        <w:rPr>
          <w:rFonts w:ascii="Calibri" w:hAnsi="Calibri"/>
          <w:bCs/>
          <w:sz w:val="22"/>
          <w:szCs w:val="22"/>
        </w:rPr>
        <w:t>Každá jednotlivá žádost je posuzována ve třech stupních – z pohledu formálních, věcných a výpočtových kritérií:</w:t>
      </w:r>
    </w:p>
    <w:p w14:paraId="23BDE363" w14:textId="77777777" w:rsidR="000600B8" w:rsidRDefault="000600B8" w:rsidP="00D66616">
      <w:pPr>
        <w:spacing w:line="259" w:lineRule="auto"/>
        <w:jc w:val="both"/>
        <w:rPr>
          <w:rFonts w:ascii="Calibri" w:hAnsi="Calibri"/>
          <w:bCs/>
          <w:sz w:val="22"/>
          <w:szCs w:val="22"/>
        </w:rPr>
      </w:pPr>
    </w:p>
    <w:p w14:paraId="46C92288" w14:textId="6E204A52" w:rsidR="000600B8" w:rsidRPr="004C29D5" w:rsidRDefault="000600B8" w:rsidP="00D66616">
      <w:pPr>
        <w:spacing w:line="259" w:lineRule="auto"/>
        <w:jc w:val="both"/>
        <w:rPr>
          <w:rFonts w:ascii="Calibri" w:hAnsi="Calibri"/>
          <w:b/>
          <w:sz w:val="22"/>
          <w:szCs w:val="22"/>
          <w:u w:val="single"/>
        </w:rPr>
      </w:pPr>
      <w:r w:rsidRPr="004C29D5">
        <w:rPr>
          <w:rFonts w:ascii="Calibri" w:hAnsi="Calibri"/>
          <w:b/>
          <w:sz w:val="22"/>
          <w:szCs w:val="22"/>
          <w:u w:val="single"/>
        </w:rPr>
        <w:t>Formální náležitosti žádosti</w:t>
      </w:r>
    </w:p>
    <w:p w14:paraId="2D3EA5E1" w14:textId="77777777" w:rsidR="000600B8" w:rsidRPr="00A866DE" w:rsidRDefault="000600B8" w:rsidP="00D66616">
      <w:pPr>
        <w:pStyle w:val="Odstavecseseznamem"/>
        <w:numPr>
          <w:ilvl w:val="0"/>
          <w:numId w:val="5"/>
        </w:numPr>
        <w:spacing w:line="259" w:lineRule="auto"/>
        <w:jc w:val="both"/>
        <w:rPr>
          <w:rFonts w:ascii="Calibri" w:hAnsi="Calibri"/>
          <w:bCs/>
          <w:sz w:val="22"/>
          <w:szCs w:val="22"/>
        </w:rPr>
      </w:pPr>
      <w:r w:rsidRPr="00A866DE">
        <w:rPr>
          <w:rFonts w:ascii="Calibri" w:hAnsi="Calibri"/>
          <w:bCs/>
          <w:sz w:val="22"/>
          <w:szCs w:val="22"/>
        </w:rPr>
        <w:t>Žádost byla podána v elektronické podobě přes Portál občana</w:t>
      </w:r>
    </w:p>
    <w:p w14:paraId="35D30062" w14:textId="77777777" w:rsidR="00A866DE" w:rsidRPr="00A866DE" w:rsidRDefault="00A866DE" w:rsidP="00D66616">
      <w:pPr>
        <w:pStyle w:val="Odstavecseseznamem"/>
        <w:numPr>
          <w:ilvl w:val="0"/>
          <w:numId w:val="5"/>
        </w:numPr>
        <w:spacing w:line="259" w:lineRule="auto"/>
        <w:jc w:val="both"/>
        <w:rPr>
          <w:rFonts w:ascii="Calibri" w:hAnsi="Calibri"/>
          <w:bCs/>
          <w:sz w:val="22"/>
          <w:szCs w:val="22"/>
        </w:rPr>
      </w:pPr>
      <w:r w:rsidRPr="00A866DE">
        <w:rPr>
          <w:rFonts w:ascii="Calibri" w:hAnsi="Calibri"/>
          <w:bCs/>
          <w:sz w:val="22"/>
          <w:szCs w:val="22"/>
        </w:rPr>
        <w:t xml:space="preserve">Žádost byla podána v termínu stanoveném v rámci vyhlášeného dotačního řízení </w:t>
      </w:r>
    </w:p>
    <w:p w14:paraId="576E86D9" w14:textId="6FC61078" w:rsidR="000600B8" w:rsidRPr="00A866DE" w:rsidRDefault="000600B8" w:rsidP="00D66616">
      <w:pPr>
        <w:pStyle w:val="Odstavecseseznamem"/>
        <w:numPr>
          <w:ilvl w:val="0"/>
          <w:numId w:val="5"/>
        </w:numPr>
        <w:spacing w:line="259" w:lineRule="auto"/>
        <w:jc w:val="both"/>
        <w:rPr>
          <w:rFonts w:ascii="Calibri" w:hAnsi="Calibri"/>
          <w:bCs/>
          <w:sz w:val="22"/>
          <w:szCs w:val="22"/>
        </w:rPr>
      </w:pPr>
      <w:r w:rsidRPr="00A866DE">
        <w:rPr>
          <w:rFonts w:ascii="Calibri" w:hAnsi="Calibri"/>
          <w:bCs/>
          <w:sz w:val="22"/>
          <w:szCs w:val="22"/>
        </w:rPr>
        <w:t xml:space="preserve">Žádost obsahuje všechny povinné přílohy, právní forma žadatele je v souladu s podmínkami vyhlášeného </w:t>
      </w:r>
      <w:r w:rsidR="0098123C" w:rsidRPr="00A866DE">
        <w:rPr>
          <w:rFonts w:ascii="Calibri" w:hAnsi="Calibri"/>
          <w:bCs/>
          <w:sz w:val="22"/>
          <w:szCs w:val="22"/>
        </w:rPr>
        <w:t>Záměru</w:t>
      </w:r>
    </w:p>
    <w:p w14:paraId="2D53440D" w14:textId="77777777" w:rsidR="000600B8" w:rsidRPr="00AE534F" w:rsidRDefault="000600B8" w:rsidP="00D66616">
      <w:pPr>
        <w:spacing w:line="259" w:lineRule="auto"/>
        <w:jc w:val="both"/>
        <w:rPr>
          <w:rFonts w:ascii="Calibri" w:hAnsi="Calibri"/>
          <w:b/>
          <w:sz w:val="22"/>
          <w:szCs w:val="22"/>
        </w:rPr>
      </w:pPr>
    </w:p>
    <w:p w14:paraId="6E6669A2" w14:textId="67D01CB4" w:rsidR="000600B8" w:rsidRPr="00A866DE" w:rsidRDefault="000600B8" w:rsidP="00D66616">
      <w:pPr>
        <w:spacing w:line="259" w:lineRule="auto"/>
        <w:jc w:val="both"/>
        <w:rPr>
          <w:rFonts w:ascii="Calibri" w:hAnsi="Calibri"/>
          <w:bCs/>
          <w:sz w:val="22"/>
          <w:szCs w:val="22"/>
          <w:u w:val="single"/>
        </w:rPr>
      </w:pPr>
      <w:r w:rsidRPr="00A866DE">
        <w:rPr>
          <w:rFonts w:ascii="Calibri" w:hAnsi="Calibri"/>
          <w:b/>
          <w:sz w:val="22"/>
          <w:szCs w:val="22"/>
          <w:u w:val="single"/>
        </w:rPr>
        <w:t>Věcné náležitosti žádosti</w:t>
      </w:r>
    </w:p>
    <w:p w14:paraId="69EF4D8E" w14:textId="700038A9" w:rsidR="000600B8" w:rsidRDefault="003E0EAF" w:rsidP="00D66616">
      <w:pPr>
        <w:pStyle w:val="Odstavecseseznamem"/>
        <w:numPr>
          <w:ilvl w:val="0"/>
          <w:numId w:val="28"/>
        </w:numPr>
        <w:spacing w:line="259" w:lineRule="auto"/>
        <w:jc w:val="both"/>
        <w:rPr>
          <w:rFonts w:ascii="Calibri" w:hAnsi="Calibri"/>
          <w:bCs/>
          <w:sz w:val="22"/>
          <w:szCs w:val="22"/>
        </w:rPr>
      </w:pPr>
      <w:r>
        <w:rPr>
          <w:rFonts w:ascii="Calibri" w:hAnsi="Calibri"/>
          <w:bCs/>
          <w:sz w:val="22"/>
          <w:szCs w:val="22"/>
        </w:rPr>
        <w:t>Posouzení aktivit a činností navazujících</w:t>
      </w:r>
      <w:r w:rsidR="000D6E03">
        <w:rPr>
          <w:rFonts w:ascii="Calibri" w:hAnsi="Calibri"/>
          <w:bCs/>
          <w:sz w:val="22"/>
          <w:szCs w:val="22"/>
        </w:rPr>
        <w:t xml:space="preserve"> na</w:t>
      </w:r>
      <w:r>
        <w:rPr>
          <w:rFonts w:ascii="Calibri" w:hAnsi="Calibri"/>
          <w:bCs/>
          <w:sz w:val="22"/>
          <w:szCs w:val="22"/>
        </w:rPr>
        <w:t xml:space="preserve"> sociální a zdravotní služb</w:t>
      </w:r>
      <w:r w:rsidR="000D6E03">
        <w:rPr>
          <w:rFonts w:ascii="Calibri" w:hAnsi="Calibri"/>
          <w:bCs/>
          <w:sz w:val="22"/>
          <w:szCs w:val="22"/>
        </w:rPr>
        <w:t>y</w:t>
      </w:r>
      <w:r>
        <w:rPr>
          <w:rFonts w:ascii="Calibri" w:hAnsi="Calibri"/>
          <w:bCs/>
          <w:sz w:val="22"/>
          <w:szCs w:val="22"/>
        </w:rPr>
        <w:t xml:space="preserve"> na území města s ohledem na</w:t>
      </w:r>
      <w:r w:rsidR="000600B8">
        <w:rPr>
          <w:rFonts w:ascii="Calibri" w:hAnsi="Calibri"/>
          <w:bCs/>
          <w:sz w:val="22"/>
          <w:szCs w:val="22"/>
        </w:rPr>
        <w:t xml:space="preserve"> Komunitním plán sociálních a souvisejících služeb města Pardubic na aktuální období </w:t>
      </w:r>
      <w:r>
        <w:rPr>
          <w:rFonts w:ascii="Calibri" w:hAnsi="Calibri"/>
          <w:bCs/>
          <w:sz w:val="22"/>
          <w:szCs w:val="22"/>
        </w:rPr>
        <w:t>příp. další koncepční materiály města</w:t>
      </w:r>
    </w:p>
    <w:p w14:paraId="1C7F3B65" w14:textId="77777777" w:rsidR="000600B8" w:rsidRDefault="000600B8" w:rsidP="00D66616">
      <w:pPr>
        <w:pStyle w:val="Odstavecseseznamem"/>
        <w:numPr>
          <w:ilvl w:val="0"/>
          <w:numId w:val="28"/>
        </w:numPr>
        <w:spacing w:line="259" w:lineRule="auto"/>
        <w:jc w:val="both"/>
        <w:rPr>
          <w:rFonts w:ascii="Calibri" w:hAnsi="Calibri"/>
          <w:bCs/>
          <w:sz w:val="22"/>
          <w:szCs w:val="22"/>
        </w:rPr>
      </w:pPr>
      <w:r>
        <w:rPr>
          <w:rFonts w:ascii="Calibri" w:hAnsi="Calibri"/>
          <w:bCs/>
          <w:sz w:val="22"/>
          <w:szCs w:val="22"/>
        </w:rPr>
        <w:t>Zhodnocení uznatelných nákladů uvedených v žádosti</w:t>
      </w:r>
    </w:p>
    <w:p w14:paraId="5816605D" w14:textId="7FDA7BB1" w:rsidR="000600B8" w:rsidRDefault="000600B8" w:rsidP="00D66616">
      <w:pPr>
        <w:pStyle w:val="Odstavecseseznamem"/>
        <w:numPr>
          <w:ilvl w:val="0"/>
          <w:numId w:val="28"/>
        </w:numPr>
        <w:spacing w:line="259" w:lineRule="auto"/>
        <w:jc w:val="both"/>
        <w:rPr>
          <w:rFonts w:ascii="Calibri" w:hAnsi="Calibri"/>
          <w:bCs/>
          <w:sz w:val="22"/>
          <w:szCs w:val="22"/>
        </w:rPr>
      </w:pPr>
      <w:r>
        <w:rPr>
          <w:rFonts w:ascii="Calibri" w:hAnsi="Calibri"/>
          <w:bCs/>
          <w:sz w:val="22"/>
          <w:szCs w:val="22"/>
        </w:rPr>
        <w:t xml:space="preserve">Přiměřenost rozpočtu a požadavku na účelovou dotaci </w:t>
      </w:r>
    </w:p>
    <w:p w14:paraId="404EC0F2" w14:textId="77777777" w:rsidR="000600B8" w:rsidRDefault="000600B8" w:rsidP="00D66616">
      <w:pPr>
        <w:spacing w:line="259" w:lineRule="auto"/>
        <w:jc w:val="both"/>
        <w:rPr>
          <w:rFonts w:asciiTheme="minorHAnsi" w:hAnsiTheme="minorHAnsi"/>
          <w:b/>
          <w:sz w:val="22"/>
          <w:szCs w:val="22"/>
        </w:rPr>
      </w:pPr>
    </w:p>
    <w:p w14:paraId="284CE70C" w14:textId="7641B230" w:rsidR="000600B8" w:rsidRDefault="000600B8" w:rsidP="00D66616">
      <w:pPr>
        <w:spacing w:line="259" w:lineRule="auto"/>
        <w:jc w:val="both"/>
        <w:rPr>
          <w:rFonts w:asciiTheme="minorHAnsi" w:hAnsiTheme="minorHAnsi"/>
          <w:b/>
          <w:sz w:val="22"/>
          <w:szCs w:val="22"/>
        </w:rPr>
      </w:pPr>
      <w:r w:rsidRPr="00A866DE">
        <w:rPr>
          <w:rFonts w:asciiTheme="minorHAnsi" w:hAnsiTheme="minorHAnsi"/>
          <w:b/>
          <w:sz w:val="22"/>
          <w:szCs w:val="22"/>
          <w:u w:val="single"/>
        </w:rPr>
        <w:lastRenderedPageBreak/>
        <w:t>Výpočet pro stanovení výše dotace</w:t>
      </w:r>
    </w:p>
    <w:p w14:paraId="31E2F597" w14:textId="77777777" w:rsidR="000600B8" w:rsidRDefault="000600B8" w:rsidP="00D66616">
      <w:pPr>
        <w:spacing w:line="259" w:lineRule="auto"/>
        <w:jc w:val="both"/>
        <w:rPr>
          <w:rFonts w:ascii="Calibri" w:hAnsi="Calibri"/>
          <w:b/>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3"/>
        <w:gridCol w:w="2828"/>
        <w:gridCol w:w="4833"/>
      </w:tblGrid>
      <w:tr w:rsidR="00A866DE" w:rsidRPr="001F38C9" w14:paraId="565FE0D8" w14:textId="77777777" w:rsidTr="000600B8">
        <w:tc>
          <w:tcPr>
            <w:tcW w:w="1523" w:type="dxa"/>
            <w:vMerge w:val="restart"/>
            <w:vAlign w:val="center"/>
          </w:tcPr>
          <w:p w14:paraId="38A8B69D" w14:textId="77777777" w:rsidR="000600B8" w:rsidRPr="001F38C9" w:rsidRDefault="000600B8" w:rsidP="00D66616">
            <w:pPr>
              <w:pStyle w:val="Default"/>
              <w:spacing w:line="259" w:lineRule="auto"/>
              <w:rPr>
                <w:rFonts w:asciiTheme="minorHAnsi" w:hAnsiTheme="minorHAnsi" w:cs="Cambria Math"/>
                <w:b/>
                <w:bCs/>
                <w:i/>
                <w:color w:val="auto"/>
                <w:sz w:val="22"/>
                <w:szCs w:val="22"/>
              </w:rPr>
            </w:pPr>
            <w:r w:rsidRPr="001F38C9">
              <w:rPr>
                <w:rFonts w:asciiTheme="minorHAnsi" w:hAnsiTheme="minorHAnsi" w:cs="Cambria Math"/>
                <w:b/>
                <w:bCs/>
                <w:i/>
                <w:color w:val="auto"/>
                <w:sz w:val="22"/>
                <w:szCs w:val="22"/>
              </w:rPr>
              <w:t>dotace v Kč =</w:t>
            </w:r>
          </w:p>
        </w:tc>
        <w:tc>
          <w:tcPr>
            <w:tcW w:w="2828" w:type="dxa"/>
            <w:tcBorders>
              <w:bottom w:val="single" w:sz="4" w:space="0" w:color="auto"/>
            </w:tcBorders>
          </w:tcPr>
          <w:p w14:paraId="3B7282EC" w14:textId="33B8C337" w:rsidR="000600B8" w:rsidRPr="001F38C9" w:rsidRDefault="000600B8" w:rsidP="00D66616">
            <w:pPr>
              <w:pStyle w:val="Default"/>
              <w:spacing w:line="259" w:lineRule="auto"/>
              <w:rPr>
                <w:rFonts w:asciiTheme="minorHAnsi" w:hAnsiTheme="minorHAnsi" w:cs="Cambria Math"/>
                <w:b/>
                <w:bCs/>
                <w:i/>
                <w:color w:val="auto"/>
                <w:sz w:val="22"/>
                <w:szCs w:val="22"/>
              </w:rPr>
            </w:pPr>
            <w:r w:rsidRPr="001F38C9">
              <w:rPr>
                <w:rFonts w:asciiTheme="minorHAnsi" w:hAnsiTheme="minorHAnsi" w:cs="Cambria Math"/>
                <w:b/>
                <w:bCs/>
                <w:i/>
                <w:color w:val="auto"/>
                <w:sz w:val="22"/>
                <w:szCs w:val="22"/>
              </w:rPr>
              <w:t xml:space="preserve">  </w:t>
            </w:r>
            <w:r w:rsidR="00A866DE" w:rsidRPr="001F38C9">
              <w:rPr>
                <w:rFonts w:asciiTheme="minorHAnsi" w:hAnsiTheme="minorHAnsi" w:cs="Cambria Math"/>
                <w:b/>
                <w:bCs/>
                <w:i/>
                <w:color w:val="auto"/>
                <w:sz w:val="22"/>
                <w:szCs w:val="22"/>
              </w:rPr>
              <w:t>akceptovaná</w:t>
            </w:r>
            <w:r w:rsidRPr="001F38C9">
              <w:rPr>
                <w:rFonts w:asciiTheme="minorHAnsi" w:hAnsiTheme="minorHAnsi" w:cs="Cambria Math"/>
                <w:b/>
                <w:bCs/>
                <w:i/>
                <w:color w:val="auto"/>
                <w:sz w:val="22"/>
                <w:szCs w:val="22"/>
              </w:rPr>
              <w:t xml:space="preserve"> částka</w:t>
            </w:r>
          </w:p>
        </w:tc>
        <w:tc>
          <w:tcPr>
            <w:tcW w:w="4833" w:type="dxa"/>
            <w:vMerge w:val="restart"/>
            <w:vAlign w:val="center"/>
          </w:tcPr>
          <w:p w14:paraId="33156210" w14:textId="11CF0A98" w:rsidR="000600B8" w:rsidRPr="001F38C9" w:rsidRDefault="000600B8" w:rsidP="00D66616">
            <w:pPr>
              <w:pStyle w:val="Default"/>
              <w:spacing w:line="259" w:lineRule="auto"/>
              <w:rPr>
                <w:rFonts w:asciiTheme="minorHAnsi" w:hAnsiTheme="minorHAnsi" w:cs="Cambria Math"/>
                <w:b/>
                <w:bCs/>
                <w:i/>
                <w:color w:val="auto"/>
                <w:sz w:val="22"/>
                <w:szCs w:val="22"/>
              </w:rPr>
            </w:pPr>
            <w:r w:rsidRPr="001F38C9">
              <w:rPr>
                <w:rFonts w:asciiTheme="minorHAnsi" w:hAnsiTheme="minorHAnsi" w:cs="Cambria Math"/>
                <w:b/>
                <w:bCs/>
                <w:i/>
                <w:color w:val="auto"/>
                <w:sz w:val="22"/>
                <w:szCs w:val="22"/>
              </w:rPr>
              <w:t>*   vyčleněné finanční prostředky</w:t>
            </w:r>
          </w:p>
        </w:tc>
      </w:tr>
      <w:tr w:rsidR="000600B8" w:rsidRPr="001F38C9" w14:paraId="61D7F476" w14:textId="77777777" w:rsidTr="000600B8">
        <w:tc>
          <w:tcPr>
            <w:tcW w:w="1523" w:type="dxa"/>
            <w:vMerge/>
          </w:tcPr>
          <w:p w14:paraId="3741A0ED" w14:textId="77777777" w:rsidR="000600B8" w:rsidRPr="001F38C9" w:rsidRDefault="000600B8" w:rsidP="00D66616">
            <w:pPr>
              <w:pStyle w:val="Default"/>
              <w:spacing w:line="259" w:lineRule="auto"/>
              <w:rPr>
                <w:rFonts w:asciiTheme="minorHAnsi" w:hAnsiTheme="minorHAnsi" w:cs="Cambria Math"/>
                <w:b/>
                <w:bCs/>
                <w:i/>
                <w:color w:val="auto"/>
                <w:sz w:val="22"/>
                <w:szCs w:val="22"/>
              </w:rPr>
            </w:pPr>
          </w:p>
        </w:tc>
        <w:tc>
          <w:tcPr>
            <w:tcW w:w="2828" w:type="dxa"/>
            <w:tcBorders>
              <w:top w:val="single" w:sz="4" w:space="0" w:color="auto"/>
            </w:tcBorders>
          </w:tcPr>
          <w:p w14:paraId="6BC7717F" w14:textId="46E9FDB6" w:rsidR="000600B8" w:rsidRPr="001F38C9" w:rsidRDefault="000600B8" w:rsidP="00D66616">
            <w:pPr>
              <w:pStyle w:val="Default"/>
              <w:spacing w:line="259" w:lineRule="auto"/>
              <w:rPr>
                <w:rFonts w:asciiTheme="minorHAnsi" w:hAnsiTheme="minorHAnsi" w:cs="Cambria Math"/>
                <w:b/>
                <w:bCs/>
                <w:i/>
                <w:color w:val="auto"/>
                <w:sz w:val="22"/>
                <w:szCs w:val="22"/>
              </w:rPr>
            </w:pPr>
            <w:r w:rsidRPr="001F38C9">
              <w:rPr>
                <w:rFonts w:asciiTheme="minorHAnsi" w:hAnsiTheme="minorHAnsi" w:cs="Cambria Math" w:hint="eastAsia"/>
                <w:b/>
                <w:bCs/>
                <w:i/>
                <w:color w:val="auto"/>
                <w:sz w:val="22"/>
                <w:szCs w:val="22"/>
              </w:rPr>
              <w:t>∑</w:t>
            </w:r>
            <w:r w:rsidRPr="001F38C9">
              <w:rPr>
                <w:rFonts w:asciiTheme="minorHAnsi" w:hAnsiTheme="minorHAnsi" w:cs="Cambria Math"/>
                <w:b/>
                <w:bCs/>
                <w:i/>
                <w:color w:val="auto"/>
                <w:sz w:val="22"/>
                <w:szCs w:val="22"/>
              </w:rPr>
              <w:t xml:space="preserve"> </w:t>
            </w:r>
            <w:r w:rsidR="00A866DE" w:rsidRPr="001F38C9">
              <w:rPr>
                <w:rFonts w:asciiTheme="minorHAnsi" w:hAnsiTheme="minorHAnsi" w:cs="Cambria Math"/>
                <w:b/>
                <w:bCs/>
                <w:i/>
                <w:color w:val="auto"/>
                <w:sz w:val="22"/>
                <w:szCs w:val="22"/>
              </w:rPr>
              <w:t>akceptovaných</w:t>
            </w:r>
            <w:r w:rsidRPr="001F38C9">
              <w:rPr>
                <w:rFonts w:asciiTheme="minorHAnsi" w:hAnsiTheme="minorHAnsi" w:cs="Cambria Math"/>
                <w:b/>
                <w:bCs/>
                <w:i/>
                <w:color w:val="auto"/>
                <w:sz w:val="22"/>
                <w:szCs w:val="22"/>
              </w:rPr>
              <w:t xml:space="preserve"> částek všech žadatelů</w:t>
            </w:r>
          </w:p>
        </w:tc>
        <w:tc>
          <w:tcPr>
            <w:tcW w:w="4833" w:type="dxa"/>
            <w:vMerge/>
          </w:tcPr>
          <w:p w14:paraId="5D5A0753" w14:textId="77777777" w:rsidR="000600B8" w:rsidRPr="001F38C9" w:rsidRDefault="000600B8" w:rsidP="00D66616">
            <w:pPr>
              <w:pStyle w:val="Default"/>
              <w:spacing w:line="259" w:lineRule="auto"/>
              <w:rPr>
                <w:rFonts w:asciiTheme="minorHAnsi" w:hAnsiTheme="minorHAnsi" w:cs="Cambria Math"/>
                <w:b/>
                <w:bCs/>
                <w:i/>
                <w:color w:val="auto"/>
                <w:sz w:val="22"/>
                <w:szCs w:val="22"/>
              </w:rPr>
            </w:pPr>
          </w:p>
        </w:tc>
      </w:tr>
    </w:tbl>
    <w:p w14:paraId="32D5BBA8" w14:textId="77777777" w:rsidR="000600B8" w:rsidRPr="001F38C9" w:rsidRDefault="000600B8" w:rsidP="00D66616">
      <w:pPr>
        <w:spacing w:line="259" w:lineRule="auto"/>
        <w:jc w:val="both"/>
        <w:rPr>
          <w:rFonts w:asciiTheme="minorHAnsi" w:hAnsiTheme="minorHAnsi"/>
          <w:b/>
          <w:bCs/>
          <w:sz w:val="22"/>
          <w:szCs w:val="22"/>
        </w:rPr>
      </w:pPr>
    </w:p>
    <w:p w14:paraId="4AB883D3" w14:textId="23A60335" w:rsidR="000600B8" w:rsidRPr="00947224" w:rsidRDefault="000600B8" w:rsidP="00D66616">
      <w:pPr>
        <w:spacing w:line="259" w:lineRule="auto"/>
        <w:jc w:val="both"/>
        <w:rPr>
          <w:rFonts w:asciiTheme="minorHAnsi" w:hAnsiTheme="minorHAnsi"/>
          <w:color w:val="4F81BD" w:themeColor="accent1"/>
          <w:sz w:val="22"/>
          <w:szCs w:val="22"/>
        </w:rPr>
      </w:pPr>
      <w:r w:rsidRPr="00A866DE">
        <w:rPr>
          <w:rFonts w:asciiTheme="minorHAnsi" w:hAnsiTheme="minorHAnsi"/>
          <w:sz w:val="22"/>
          <w:szCs w:val="22"/>
        </w:rPr>
        <w:t>Vypočtená částka dotace bude zaokrouhlena na celé stokoruny směrem dolů</w:t>
      </w:r>
      <w:r w:rsidRPr="00947224">
        <w:rPr>
          <w:rFonts w:asciiTheme="minorHAnsi" w:hAnsiTheme="minorHAnsi"/>
          <w:color w:val="4F81BD" w:themeColor="accent1"/>
          <w:sz w:val="22"/>
          <w:szCs w:val="22"/>
        </w:rPr>
        <w:t>.</w:t>
      </w:r>
    </w:p>
    <w:p w14:paraId="52DCB23B" w14:textId="2D230D26" w:rsidR="0098123C" w:rsidRPr="00900516" w:rsidRDefault="006D0791" w:rsidP="00D66616">
      <w:pPr>
        <w:spacing w:line="259" w:lineRule="auto"/>
        <w:rPr>
          <w:rFonts w:asciiTheme="minorHAnsi" w:hAnsiTheme="minorHAnsi"/>
          <w:bCs/>
          <w:sz w:val="22"/>
          <w:szCs w:val="22"/>
        </w:rPr>
      </w:pPr>
      <w:r w:rsidRPr="00A866DE">
        <w:rPr>
          <w:rFonts w:asciiTheme="minorHAnsi" w:hAnsiTheme="minorHAnsi"/>
          <w:bCs/>
          <w:sz w:val="22"/>
          <w:szCs w:val="22"/>
        </w:rPr>
        <w:t>Lhůta pro rozhodnutí o žádosti: do 5 měsíců od podání žádosti.</w:t>
      </w:r>
      <w:r w:rsidR="00491A6F" w:rsidRPr="00A866DE">
        <w:rPr>
          <w:rFonts w:asciiTheme="minorHAnsi" w:hAnsiTheme="minorHAnsi"/>
          <w:bCs/>
          <w:sz w:val="22"/>
          <w:szCs w:val="22"/>
        </w:rPr>
        <w:t xml:space="preserve"> </w:t>
      </w:r>
    </w:p>
    <w:sectPr w:rsidR="0098123C" w:rsidRPr="00900516" w:rsidSect="00331B8B">
      <w:headerReference w:type="default" r:id="rId13"/>
      <w:footerReference w:type="default" r:id="rId14"/>
      <w:pgSz w:w="11906" w:h="16838"/>
      <w:pgMar w:top="1134" w:right="1304" w:bottom="851" w:left="1418"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99572" w14:textId="77777777" w:rsidR="00A119C5" w:rsidRDefault="00A119C5" w:rsidP="00266E22">
      <w:r>
        <w:separator/>
      </w:r>
    </w:p>
  </w:endnote>
  <w:endnote w:type="continuationSeparator" w:id="0">
    <w:p w14:paraId="478CE91D" w14:textId="77777777" w:rsidR="00A119C5" w:rsidRDefault="00A119C5" w:rsidP="0026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4897382"/>
      <w:docPartObj>
        <w:docPartGallery w:val="Page Numbers (Bottom of Page)"/>
        <w:docPartUnique/>
      </w:docPartObj>
    </w:sdtPr>
    <w:sdtEndPr/>
    <w:sdtContent>
      <w:p w14:paraId="1E213D62" w14:textId="29DBF395" w:rsidR="0099769C" w:rsidRDefault="00DE2B20">
        <w:pPr>
          <w:pStyle w:val="Zpat"/>
          <w:jc w:val="center"/>
        </w:pPr>
        <w:r w:rsidRPr="00AA0292">
          <w:rPr>
            <w:rFonts w:asciiTheme="minorHAnsi" w:hAnsiTheme="minorHAnsi"/>
            <w:sz w:val="20"/>
            <w:szCs w:val="20"/>
          </w:rPr>
          <w:fldChar w:fldCharType="begin"/>
        </w:r>
        <w:r w:rsidR="0099769C" w:rsidRPr="00AA0292">
          <w:rPr>
            <w:rFonts w:asciiTheme="minorHAnsi" w:hAnsiTheme="minorHAnsi"/>
            <w:sz w:val="20"/>
            <w:szCs w:val="20"/>
          </w:rPr>
          <w:instrText>PAGE   \* MERGEFORMAT</w:instrText>
        </w:r>
        <w:r w:rsidRPr="00AA0292">
          <w:rPr>
            <w:rFonts w:asciiTheme="minorHAnsi" w:hAnsiTheme="minorHAnsi"/>
            <w:sz w:val="20"/>
            <w:szCs w:val="20"/>
          </w:rPr>
          <w:fldChar w:fldCharType="separate"/>
        </w:r>
        <w:r w:rsidR="00BC3D6F">
          <w:rPr>
            <w:rFonts w:asciiTheme="minorHAnsi" w:hAnsiTheme="minorHAnsi"/>
            <w:noProof/>
            <w:sz w:val="20"/>
            <w:szCs w:val="20"/>
          </w:rPr>
          <w:t>5</w:t>
        </w:r>
        <w:r w:rsidRPr="00AA0292">
          <w:rPr>
            <w:rFonts w:asciiTheme="minorHAnsi" w:hAnsiTheme="minorHAnsi"/>
            <w:sz w:val="20"/>
            <w:szCs w:val="20"/>
          </w:rPr>
          <w:fldChar w:fldCharType="end"/>
        </w:r>
      </w:p>
    </w:sdtContent>
  </w:sdt>
  <w:p w14:paraId="7C3CA001" w14:textId="77777777" w:rsidR="0099769C" w:rsidRDefault="009976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92E58" w14:textId="77777777" w:rsidR="00A119C5" w:rsidRDefault="00A119C5" w:rsidP="00266E22">
      <w:r>
        <w:separator/>
      </w:r>
    </w:p>
  </w:footnote>
  <w:footnote w:type="continuationSeparator" w:id="0">
    <w:p w14:paraId="1BF44C7F" w14:textId="77777777" w:rsidR="00A119C5" w:rsidRDefault="00A119C5" w:rsidP="0026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3AB34" w14:textId="5CDCCDFF" w:rsidR="00D161D0" w:rsidRDefault="00EC4F11">
    <w:pPr>
      <w:pStyle w:val="Zhlav"/>
    </w:pPr>
    <w:r>
      <w:t xml:space="preserve">                                                                 </w:t>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E4B93"/>
    <w:multiLevelType w:val="singleLevel"/>
    <w:tmpl w:val="0405000F"/>
    <w:lvl w:ilvl="0">
      <w:start w:val="1"/>
      <w:numFmt w:val="decimal"/>
      <w:lvlText w:val="%1."/>
      <w:lvlJc w:val="left"/>
      <w:pPr>
        <w:tabs>
          <w:tab w:val="num" w:pos="360"/>
        </w:tabs>
        <w:ind w:left="360" w:hanging="360"/>
      </w:pPr>
    </w:lvl>
  </w:abstractNum>
  <w:abstractNum w:abstractNumId="1" w15:restartNumberingAfterBreak="0">
    <w:nsid w:val="048D5640"/>
    <w:multiLevelType w:val="hybridMultilevel"/>
    <w:tmpl w:val="2A86C762"/>
    <w:lvl w:ilvl="0" w:tplc="AC1A15D2">
      <w:start w:val="1"/>
      <w:numFmt w:val="decimal"/>
      <w:lvlText w:val="%1."/>
      <w:lvlJc w:val="left"/>
      <w:pPr>
        <w:ind w:left="360" w:hanging="360"/>
      </w:pPr>
      <w:rPr>
        <w:color w:val="auto"/>
      </w:rPr>
    </w:lvl>
    <w:lvl w:ilvl="1" w:tplc="04050019">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2" w15:restartNumberingAfterBreak="0">
    <w:nsid w:val="059564AA"/>
    <w:multiLevelType w:val="hybridMultilevel"/>
    <w:tmpl w:val="2340CF8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666313B"/>
    <w:multiLevelType w:val="hybridMultilevel"/>
    <w:tmpl w:val="B3A07FE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0775344F"/>
    <w:multiLevelType w:val="hybridMultilevel"/>
    <w:tmpl w:val="26088E40"/>
    <w:lvl w:ilvl="0" w:tplc="0405000F">
      <w:start w:val="1"/>
      <w:numFmt w:val="decimal"/>
      <w:lvlText w:val="%1."/>
      <w:lvlJc w:val="left"/>
      <w:pPr>
        <w:ind w:left="720" w:hanging="360"/>
      </w:pPr>
    </w:lvl>
    <w:lvl w:ilvl="1" w:tplc="2B62C68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79C20DD"/>
    <w:multiLevelType w:val="hybridMultilevel"/>
    <w:tmpl w:val="7CC2B47E"/>
    <w:lvl w:ilvl="0" w:tplc="C53C3B46">
      <w:start w:val="1"/>
      <w:numFmt w:val="decimal"/>
      <w:lvlText w:val="%1."/>
      <w:lvlJc w:val="left"/>
      <w:pPr>
        <w:ind w:left="360" w:hanging="360"/>
      </w:pPr>
      <w:rPr>
        <w:rFonts w:ascii="Calibri" w:hAnsi="Calibri"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700478"/>
    <w:multiLevelType w:val="hybridMultilevel"/>
    <w:tmpl w:val="68F6133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7" w15:restartNumberingAfterBreak="0">
    <w:nsid w:val="0D0F38B3"/>
    <w:multiLevelType w:val="hybridMultilevel"/>
    <w:tmpl w:val="D53613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0F9C7547"/>
    <w:multiLevelType w:val="hybridMultilevel"/>
    <w:tmpl w:val="E23A51C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8C74D5E"/>
    <w:multiLevelType w:val="hybridMultilevel"/>
    <w:tmpl w:val="983E1B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4BF7011"/>
    <w:multiLevelType w:val="hybridMultilevel"/>
    <w:tmpl w:val="960AA8F2"/>
    <w:lvl w:ilvl="0" w:tplc="175EED28">
      <w:start w:val="1"/>
      <w:numFmt w:val="decimal"/>
      <w:lvlText w:val="%1."/>
      <w:lvlJc w:val="left"/>
      <w:pPr>
        <w:ind w:left="786" w:hanging="360"/>
      </w:pPr>
      <w:rPr>
        <w:rFonts w:ascii="Calibri" w:hAnsi="Calibri" w:cs="Times New Roman" w:hint="default"/>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11" w15:restartNumberingAfterBreak="0">
    <w:nsid w:val="26037697"/>
    <w:multiLevelType w:val="hybridMultilevel"/>
    <w:tmpl w:val="A0E8943A"/>
    <w:lvl w:ilvl="0" w:tplc="04050001">
      <w:start w:val="1"/>
      <w:numFmt w:val="bullet"/>
      <w:lvlText w:val=""/>
      <w:lvlJc w:val="left"/>
      <w:pPr>
        <w:tabs>
          <w:tab w:val="num" w:pos="900"/>
        </w:tabs>
        <w:ind w:left="900" w:hanging="360"/>
      </w:pPr>
      <w:rPr>
        <w:rFonts w:ascii="Symbol" w:hAnsi="Symbol" w:hint="default"/>
      </w:rPr>
    </w:lvl>
    <w:lvl w:ilvl="1" w:tplc="04050003" w:tentative="1">
      <w:start w:val="1"/>
      <w:numFmt w:val="bullet"/>
      <w:lvlText w:val="o"/>
      <w:lvlJc w:val="left"/>
      <w:pPr>
        <w:tabs>
          <w:tab w:val="num" w:pos="0"/>
        </w:tabs>
        <w:ind w:left="0" w:hanging="360"/>
      </w:pPr>
      <w:rPr>
        <w:rFonts w:ascii="Courier New" w:hAnsi="Courier New" w:cs="Courier New" w:hint="default"/>
      </w:rPr>
    </w:lvl>
    <w:lvl w:ilvl="2" w:tplc="04050005" w:tentative="1">
      <w:start w:val="1"/>
      <w:numFmt w:val="bullet"/>
      <w:lvlText w:val=""/>
      <w:lvlJc w:val="left"/>
      <w:pPr>
        <w:tabs>
          <w:tab w:val="num" w:pos="720"/>
        </w:tabs>
        <w:ind w:left="720" w:hanging="360"/>
      </w:pPr>
      <w:rPr>
        <w:rFonts w:ascii="Wingdings" w:hAnsi="Wingdings" w:hint="default"/>
      </w:rPr>
    </w:lvl>
    <w:lvl w:ilvl="3" w:tplc="04050001" w:tentative="1">
      <w:start w:val="1"/>
      <w:numFmt w:val="bullet"/>
      <w:lvlText w:val=""/>
      <w:lvlJc w:val="left"/>
      <w:pPr>
        <w:tabs>
          <w:tab w:val="num" w:pos="1440"/>
        </w:tabs>
        <w:ind w:left="1440" w:hanging="360"/>
      </w:pPr>
      <w:rPr>
        <w:rFonts w:ascii="Symbol" w:hAnsi="Symbol" w:hint="default"/>
      </w:rPr>
    </w:lvl>
    <w:lvl w:ilvl="4" w:tplc="04050003" w:tentative="1">
      <w:start w:val="1"/>
      <w:numFmt w:val="bullet"/>
      <w:lvlText w:val="o"/>
      <w:lvlJc w:val="left"/>
      <w:pPr>
        <w:tabs>
          <w:tab w:val="num" w:pos="2160"/>
        </w:tabs>
        <w:ind w:left="2160" w:hanging="360"/>
      </w:pPr>
      <w:rPr>
        <w:rFonts w:ascii="Courier New" w:hAnsi="Courier New" w:cs="Courier New" w:hint="default"/>
      </w:rPr>
    </w:lvl>
    <w:lvl w:ilvl="5" w:tplc="04050005" w:tentative="1">
      <w:start w:val="1"/>
      <w:numFmt w:val="bullet"/>
      <w:lvlText w:val=""/>
      <w:lvlJc w:val="left"/>
      <w:pPr>
        <w:tabs>
          <w:tab w:val="num" w:pos="2880"/>
        </w:tabs>
        <w:ind w:left="2880" w:hanging="360"/>
      </w:pPr>
      <w:rPr>
        <w:rFonts w:ascii="Wingdings" w:hAnsi="Wingdings" w:hint="default"/>
      </w:rPr>
    </w:lvl>
    <w:lvl w:ilvl="6" w:tplc="04050001" w:tentative="1">
      <w:start w:val="1"/>
      <w:numFmt w:val="bullet"/>
      <w:lvlText w:val=""/>
      <w:lvlJc w:val="left"/>
      <w:pPr>
        <w:tabs>
          <w:tab w:val="num" w:pos="3600"/>
        </w:tabs>
        <w:ind w:left="3600" w:hanging="360"/>
      </w:pPr>
      <w:rPr>
        <w:rFonts w:ascii="Symbol" w:hAnsi="Symbol" w:hint="default"/>
      </w:rPr>
    </w:lvl>
    <w:lvl w:ilvl="7" w:tplc="04050003" w:tentative="1">
      <w:start w:val="1"/>
      <w:numFmt w:val="bullet"/>
      <w:lvlText w:val="o"/>
      <w:lvlJc w:val="left"/>
      <w:pPr>
        <w:tabs>
          <w:tab w:val="num" w:pos="4320"/>
        </w:tabs>
        <w:ind w:left="4320" w:hanging="360"/>
      </w:pPr>
      <w:rPr>
        <w:rFonts w:ascii="Courier New" w:hAnsi="Courier New" w:cs="Courier New" w:hint="default"/>
      </w:rPr>
    </w:lvl>
    <w:lvl w:ilvl="8" w:tplc="04050005" w:tentative="1">
      <w:start w:val="1"/>
      <w:numFmt w:val="bullet"/>
      <w:lvlText w:val=""/>
      <w:lvlJc w:val="left"/>
      <w:pPr>
        <w:tabs>
          <w:tab w:val="num" w:pos="5040"/>
        </w:tabs>
        <w:ind w:left="5040" w:hanging="360"/>
      </w:pPr>
      <w:rPr>
        <w:rFonts w:ascii="Wingdings" w:hAnsi="Wingdings" w:hint="default"/>
      </w:rPr>
    </w:lvl>
  </w:abstractNum>
  <w:abstractNum w:abstractNumId="12" w15:restartNumberingAfterBreak="0">
    <w:nsid w:val="27BE6EDD"/>
    <w:multiLevelType w:val="hybridMultilevel"/>
    <w:tmpl w:val="4D5AF0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DBE1A0C"/>
    <w:multiLevelType w:val="hybridMultilevel"/>
    <w:tmpl w:val="BB0415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DC2B34"/>
    <w:multiLevelType w:val="hybridMultilevel"/>
    <w:tmpl w:val="67C8F7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9E1E93"/>
    <w:multiLevelType w:val="hybridMultilevel"/>
    <w:tmpl w:val="23723030"/>
    <w:lvl w:ilvl="0" w:tplc="FFFFFFFF">
      <w:start w:val="1"/>
      <w:numFmt w:val="decimal"/>
      <w:lvlText w:val="%1."/>
      <w:lvlJc w:val="left"/>
      <w:pPr>
        <w:ind w:left="786" w:hanging="360"/>
      </w:pPr>
      <w:rPr>
        <w:rFonts w:ascii="Calibri" w:hAnsi="Calibri" w:cs="Times New Roman" w:hint="default"/>
      </w:rPr>
    </w:lvl>
    <w:lvl w:ilvl="1" w:tplc="04050017">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16" w15:restartNumberingAfterBreak="0">
    <w:nsid w:val="3A61693D"/>
    <w:multiLevelType w:val="hybridMultilevel"/>
    <w:tmpl w:val="1F4AB6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C6242D4"/>
    <w:multiLevelType w:val="hybridMultilevel"/>
    <w:tmpl w:val="1EAC0D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C9B520A"/>
    <w:multiLevelType w:val="multilevel"/>
    <w:tmpl w:val="DD9C64D8"/>
    <w:lvl w:ilvl="0">
      <w:start w:val="1"/>
      <w:numFmt w:val="decimal"/>
      <w:lvlText w:val="%1."/>
      <w:lvlJc w:val="left"/>
      <w:pPr>
        <w:tabs>
          <w:tab w:val="num" w:pos="340"/>
        </w:tabs>
        <w:ind w:left="340" w:hanging="340"/>
      </w:pPr>
      <w:rPr>
        <w:rFonts w:hint="default"/>
        <w:b w:val="0"/>
        <w:strike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3D005D77"/>
    <w:multiLevelType w:val="hybridMultilevel"/>
    <w:tmpl w:val="D91C9BAA"/>
    <w:lvl w:ilvl="0" w:tplc="97423CE4">
      <w:start w:val="1"/>
      <w:numFmt w:val="bullet"/>
      <w:lvlText w:val=""/>
      <w:lvlJc w:val="left"/>
      <w:pPr>
        <w:tabs>
          <w:tab w:val="num" w:pos="1080"/>
        </w:tabs>
        <w:ind w:left="1080" w:hanging="360"/>
      </w:pPr>
      <w:rPr>
        <w:rFonts w:ascii="Symbol" w:hAnsi="Symbol" w:hint="default"/>
        <w:b w:val="0"/>
        <w:strike w:val="0"/>
      </w:rPr>
    </w:lvl>
    <w:lvl w:ilvl="1" w:tplc="04050003" w:tentative="1">
      <w:start w:val="1"/>
      <w:numFmt w:val="bullet"/>
      <w:lvlText w:val="o"/>
      <w:lvlJc w:val="left"/>
      <w:pPr>
        <w:tabs>
          <w:tab w:val="num" w:pos="900"/>
        </w:tabs>
        <w:ind w:left="900" w:hanging="360"/>
      </w:pPr>
      <w:rPr>
        <w:rFonts w:ascii="Courier New" w:hAnsi="Courier New" w:cs="Courier New" w:hint="default"/>
      </w:rPr>
    </w:lvl>
    <w:lvl w:ilvl="2" w:tplc="04050005" w:tentative="1">
      <w:start w:val="1"/>
      <w:numFmt w:val="bullet"/>
      <w:lvlText w:val=""/>
      <w:lvlJc w:val="left"/>
      <w:pPr>
        <w:tabs>
          <w:tab w:val="num" w:pos="1620"/>
        </w:tabs>
        <w:ind w:left="1620" w:hanging="360"/>
      </w:pPr>
      <w:rPr>
        <w:rFonts w:ascii="Wingdings" w:hAnsi="Wingdings" w:hint="default"/>
      </w:rPr>
    </w:lvl>
    <w:lvl w:ilvl="3" w:tplc="04050001" w:tentative="1">
      <w:start w:val="1"/>
      <w:numFmt w:val="bullet"/>
      <w:lvlText w:val=""/>
      <w:lvlJc w:val="left"/>
      <w:pPr>
        <w:tabs>
          <w:tab w:val="num" w:pos="2340"/>
        </w:tabs>
        <w:ind w:left="2340" w:hanging="360"/>
      </w:pPr>
      <w:rPr>
        <w:rFonts w:ascii="Symbol" w:hAnsi="Symbol" w:hint="default"/>
      </w:rPr>
    </w:lvl>
    <w:lvl w:ilvl="4" w:tplc="04050003" w:tentative="1">
      <w:start w:val="1"/>
      <w:numFmt w:val="bullet"/>
      <w:lvlText w:val="o"/>
      <w:lvlJc w:val="left"/>
      <w:pPr>
        <w:tabs>
          <w:tab w:val="num" w:pos="3060"/>
        </w:tabs>
        <w:ind w:left="3060" w:hanging="360"/>
      </w:pPr>
      <w:rPr>
        <w:rFonts w:ascii="Courier New" w:hAnsi="Courier New" w:cs="Courier New" w:hint="default"/>
      </w:rPr>
    </w:lvl>
    <w:lvl w:ilvl="5" w:tplc="04050005" w:tentative="1">
      <w:start w:val="1"/>
      <w:numFmt w:val="bullet"/>
      <w:lvlText w:val=""/>
      <w:lvlJc w:val="left"/>
      <w:pPr>
        <w:tabs>
          <w:tab w:val="num" w:pos="3780"/>
        </w:tabs>
        <w:ind w:left="3780" w:hanging="360"/>
      </w:pPr>
      <w:rPr>
        <w:rFonts w:ascii="Wingdings" w:hAnsi="Wingdings" w:hint="default"/>
      </w:rPr>
    </w:lvl>
    <w:lvl w:ilvl="6" w:tplc="04050001" w:tentative="1">
      <w:start w:val="1"/>
      <w:numFmt w:val="bullet"/>
      <w:lvlText w:val=""/>
      <w:lvlJc w:val="left"/>
      <w:pPr>
        <w:tabs>
          <w:tab w:val="num" w:pos="4500"/>
        </w:tabs>
        <w:ind w:left="4500" w:hanging="360"/>
      </w:pPr>
      <w:rPr>
        <w:rFonts w:ascii="Symbol" w:hAnsi="Symbol" w:hint="default"/>
      </w:rPr>
    </w:lvl>
    <w:lvl w:ilvl="7" w:tplc="04050003" w:tentative="1">
      <w:start w:val="1"/>
      <w:numFmt w:val="bullet"/>
      <w:lvlText w:val="o"/>
      <w:lvlJc w:val="left"/>
      <w:pPr>
        <w:tabs>
          <w:tab w:val="num" w:pos="5220"/>
        </w:tabs>
        <w:ind w:left="5220" w:hanging="360"/>
      </w:pPr>
      <w:rPr>
        <w:rFonts w:ascii="Courier New" w:hAnsi="Courier New" w:cs="Courier New" w:hint="default"/>
      </w:rPr>
    </w:lvl>
    <w:lvl w:ilvl="8" w:tplc="04050005" w:tentative="1">
      <w:start w:val="1"/>
      <w:numFmt w:val="bullet"/>
      <w:lvlText w:val=""/>
      <w:lvlJc w:val="left"/>
      <w:pPr>
        <w:tabs>
          <w:tab w:val="num" w:pos="5940"/>
        </w:tabs>
        <w:ind w:left="5940" w:hanging="360"/>
      </w:pPr>
      <w:rPr>
        <w:rFonts w:ascii="Wingdings" w:hAnsi="Wingdings" w:hint="default"/>
      </w:rPr>
    </w:lvl>
  </w:abstractNum>
  <w:abstractNum w:abstractNumId="20" w15:restartNumberingAfterBreak="0">
    <w:nsid w:val="3D651B49"/>
    <w:multiLevelType w:val="hybridMultilevel"/>
    <w:tmpl w:val="06E4A4DA"/>
    <w:lvl w:ilvl="0" w:tplc="97423CE4">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41A51F25"/>
    <w:multiLevelType w:val="hybridMultilevel"/>
    <w:tmpl w:val="03A666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6DF23B7"/>
    <w:multiLevelType w:val="hybridMultilevel"/>
    <w:tmpl w:val="C71E5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73B71D9"/>
    <w:multiLevelType w:val="hybridMultilevel"/>
    <w:tmpl w:val="37FE923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4" w15:restartNumberingAfterBreak="0">
    <w:nsid w:val="478B741C"/>
    <w:multiLevelType w:val="hybridMultilevel"/>
    <w:tmpl w:val="61B836CC"/>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4CA347D6"/>
    <w:multiLevelType w:val="hybridMultilevel"/>
    <w:tmpl w:val="31501AB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0DE2BDD"/>
    <w:multiLevelType w:val="hybridMultilevel"/>
    <w:tmpl w:val="0C7412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537753A6"/>
    <w:multiLevelType w:val="singleLevel"/>
    <w:tmpl w:val="0405000F"/>
    <w:lvl w:ilvl="0">
      <w:start w:val="1"/>
      <w:numFmt w:val="decimal"/>
      <w:lvlText w:val="%1."/>
      <w:lvlJc w:val="left"/>
      <w:pPr>
        <w:ind w:left="720" w:hanging="360"/>
      </w:pPr>
    </w:lvl>
  </w:abstractNum>
  <w:abstractNum w:abstractNumId="28" w15:restartNumberingAfterBreak="0">
    <w:nsid w:val="56AB342D"/>
    <w:multiLevelType w:val="hybridMultilevel"/>
    <w:tmpl w:val="28386E34"/>
    <w:lvl w:ilvl="0" w:tplc="E5FC9712">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56DD1697"/>
    <w:multiLevelType w:val="hybridMultilevel"/>
    <w:tmpl w:val="C046E3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3D504D"/>
    <w:multiLevelType w:val="hybridMultilevel"/>
    <w:tmpl w:val="B1D842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E262CE7"/>
    <w:multiLevelType w:val="hybridMultilevel"/>
    <w:tmpl w:val="6E24C2FC"/>
    <w:lvl w:ilvl="0" w:tplc="E1DEAB0C">
      <w:start w:val="2"/>
      <w:numFmt w:val="bullet"/>
      <w:lvlText w:val="-"/>
      <w:lvlJc w:val="left"/>
      <w:pPr>
        <w:ind w:left="1068" w:hanging="360"/>
      </w:pPr>
      <w:rPr>
        <w:rFonts w:ascii="Calibri" w:eastAsia="SimSu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2" w15:restartNumberingAfterBreak="0">
    <w:nsid w:val="64060857"/>
    <w:multiLevelType w:val="hybridMultilevel"/>
    <w:tmpl w:val="FEF829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77542AF"/>
    <w:multiLevelType w:val="hybridMultilevel"/>
    <w:tmpl w:val="FDDA23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B875F07"/>
    <w:multiLevelType w:val="hybridMultilevel"/>
    <w:tmpl w:val="AAA869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D360ABF"/>
    <w:multiLevelType w:val="hybridMultilevel"/>
    <w:tmpl w:val="E47885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9A056D"/>
    <w:multiLevelType w:val="hybridMultilevel"/>
    <w:tmpl w:val="B2D66AC8"/>
    <w:lvl w:ilvl="0" w:tplc="C17090E4">
      <w:start w:val="1"/>
      <w:numFmt w:val="decimal"/>
      <w:lvlText w:val="%1."/>
      <w:lvlJc w:val="left"/>
      <w:pPr>
        <w:ind w:left="720" w:hanging="360"/>
      </w:pPr>
      <w:rPr>
        <w:rFonts w:ascii="Calibri" w:hAnsi="Calibri" w:cs="Times New Roman" w:hint="default"/>
        <w:sz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72AD3271"/>
    <w:multiLevelType w:val="multilevel"/>
    <w:tmpl w:val="80A6C3FA"/>
    <w:lvl w:ilvl="0">
      <w:start w:val="1"/>
      <w:numFmt w:val="decimal"/>
      <w:lvlText w:val="%1."/>
      <w:lvlJc w:val="left"/>
      <w:pPr>
        <w:tabs>
          <w:tab w:val="num" w:pos="360"/>
        </w:tabs>
        <w:ind w:left="360" w:hanging="360"/>
      </w:pPr>
      <w:rPr>
        <w:rFonts w:hint="default"/>
        <w:b w:val="0"/>
        <w:strike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745A6FB8"/>
    <w:multiLevelType w:val="hybridMultilevel"/>
    <w:tmpl w:val="233890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960848"/>
    <w:multiLevelType w:val="hybridMultilevel"/>
    <w:tmpl w:val="B5AC326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86278B"/>
    <w:multiLevelType w:val="multilevel"/>
    <w:tmpl w:val="2B6E782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D253FE2"/>
    <w:multiLevelType w:val="hybridMultilevel"/>
    <w:tmpl w:val="70C015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3797376">
    <w:abstractNumId w:val="18"/>
  </w:num>
  <w:num w:numId="2" w16cid:durableId="397830113">
    <w:abstractNumId w:val="0"/>
  </w:num>
  <w:num w:numId="3" w16cid:durableId="1477720380">
    <w:abstractNumId w:val="27"/>
  </w:num>
  <w:num w:numId="4" w16cid:durableId="1799835283">
    <w:abstractNumId w:val="40"/>
  </w:num>
  <w:num w:numId="5" w16cid:durableId="1494226660">
    <w:abstractNumId w:val="11"/>
  </w:num>
  <w:num w:numId="6" w16cid:durableId="1276138019">
    <w:abstractNumId w:val="26"/>
  </w:num>
  <w:num w:numId="7" w16cid:durableId="1448085155">
    <w:abstractNumId w:val="37"/>
  </w:num>
  <w:num w:numId="8" w16cid:durableId="694423330">
    <w:abstractNumId w:val="5"/>
  </w:num>
  <w:num w:numId="9" w16cid:durableId="384185545">
    <w:abstractNumId w:val="38"/>
  </w:num>
  <w:num w:numId="10" w16cid:durableId="39866913">
    <w:abstractNumId w:val="23"/>
  </w:num>
  <w:num w:numId="11" w16cid:durableId="1344093517">
    <w:abstractNumId w:val="20"/>
  </w:num>
  <w:num w:numId="12" w16cid:durableId="159153599">
    <w:abstractNumId w:val="19"/>
  </w:num>
  <w:num w:numId="13" w16cid:durableId="892035186">
    <w:abstractNumId w:val="6"/>
  </w:num>
  <w:num w:numId="14" w16cid:durableId="1408304139">
    <w:abstractNumId w:val="24"/>
  </w:num>
  <w:num w:numId="15" w16cid:durableId="1844778859">
    <w:abstractNumId w:val="13"/>
  </w:num>
  <w:num w:numId="16" w16cid:durableId="1380284387">
    <w:abstractNumId w:val="35"/>
  </w:num>
  <w:num w:numId="17" w16cid:durableId="19064857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61744093">
    <w:abstractNumId w:val="2"/>
  </w:num>
  <w:num w:numId="19" w16cid:durableId="1889683455">
    <w:abstractNumId w:val="17"/>
  </w:num>
  <w:num w:numId="20" w16cid:durableId="1646204469">
    <w:abstractNumId w:val="33"/>
  </w:num>
  <w:num w:numId="21" w16cid:durableId="1471901530">
    <w:abstractNumId w:val="30"/>
  </w:num>
  <w:num w:numId="22" w16cid:durableId="1506506973">
    <w:abstractNumId w:val="14"/>
  </w:num>
  <w:num w:numId="23" w16cid:durableId="556939868">
    <w:abstractNumId w:val="32"/>
  </w:num>
  <w:num w:numId="24" w16cid:durableId="928735352">
    <w:abstractNumId w:val="7"/>
  </w:num>
  <w:num w:numId="25" w16cid:durableId="124466200">
    <w:abstractNumId w:val="25"/>
  </w:num>
  <w:num w:numId="26" w16cid:durableId="940458416">
    <w:abstractNumId w:val="1"/>
  </w:num>
  <w:num w:numId="27" w16cid:durableId="446242066">
    <w:abstractNumId w:val="39"/>
  </w:num>
  <w:num w:numId="28" w16cid:durableId="1285237889">
    <w:abstractNumId w:val="34"/>
  </w:num>
  <w:num w:numId="29" w16cid:durableId="1469784954">
    <w:abstractNumId w:val="12"/>
  </w:num>
  <w:num w:numId="30" w16cid:durableId="1652102121">
    <w:abstractNumId w:val="41"/>
  </w:num>
  <w:num w:numId="31" w16cid:durableId="152141554">
    <w:abstractNumId w:val="21"/>
  </w:num>
  <w:num w:numId="32" w16cid:durableId="1952977376">
    <w:abstractNumId w:val="8"/>
  </w:num>
  <w:num w:numId="33" w16cid:durableId="1196577423">
    <w:abstractNumId w:val="9"/>
  </w:num>
  <w:num w:numId="34" w16cid:durableId="821309666">
    <w:abstractNumId w:val="31"/>
  </w:num>
  <w:num w:numId="35" w16cid:durableId="8698803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941034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77690687">
    <w:abstractNumId w:val="15"/>
  </w:num>
  <w:num w:numId="38" w16cid:durableId="154615018">
    <w:abstractNumId w:val="29"/>
  </w:num>
  <w:num w:numId="39" w16cid:durableId="988284475">
    <w:abstractNumId w:val="4"/>
  </w:num>
  <w:num w:numId="40" w16cid:durableId="826897001">
    <w:abstractNumId w:val="28"/>
  </w:num>
  <w:num w:numId="41" w16cid:durableId="547452777">
    <w:abstractNumId w:val="16"/>
  </w:num>
  <w:num w:numId="42" w16cid:durableId="607080966">
    <w:abstractNumId w:val="3"/>
  </w:num>
  <w:num w:numId="43" w16cid:durableId="813370993">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rocházková Jana">
    <w15:presenceInfo w15:providerId="AD" w15:userId="S::prochazkovaj@mmp.cz::1dda9b87-c3e2-4bdf-82b2-78833099db18"/>
  </w15:person>
  <w15:person w15:author="Kavalírová Adéla">
    <w15:presenceInfo w15:providerId="AD" w15:userId="S::Kavalirovaa@mmp.cz::f057e063-c0ec-4f81-a90e-1bcbd09c3a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E22"/>
    <w:rsid w:val="00000BCE"/>
    <w:rsid w:val="00005906"/>
    <w:rsid w:val="00011F66"/>
    <w:rsid w:val="00017097"/>
    <w:rsid w:val="00025184"/>
    <w:rsid w:val="000302DA"/>
    <w:rsid w:val="00040CEF"/>
    <w:rsid w:val="000412B4"/>
    <w:rsid w:val="0004500A"/>
    <w:rsid w:val="0004642F"/>
    <w:rsid w:val="00050D99"/>
    <w:rsid w:val="000600B8"/>
    <w:rsid w:val="00065F9D"/>
    <w:rsid w:val="00077D35"/>
    <w:rsid w:val="000878C3"/>
    <w:rsid w:val="00094450"/>
    <w:rsid w:val="00095C0B"/>
    <w:rsid w:val="000A0038"/>
    <w:rsid w:val="000B3D76"/>
    <w:rsid w:val="000D002A"/>
    <w:rsid w:val="000D395F"/>
    <w:rsid w:val="000D6E03"/>
    <w:rsid w:val="000E35DE"/>
    <w:rsid w:val="000E6576"/>
    <w:rsid w:val="000F23BF"/>
    <w:rsid w:val="000F3138"/>
    <w:rsid w:val="000F408B"/>
    <w:rsid w:val="000F5749"/>
    <w:rsid w:val="0010072F"/>
    <w:rsid w:val="0011315A"/>
    <w:rsid w:val="00122602"/>
    <w:rsid w:val="001234C6"/>
    <w:rsid w:val="00123D40"/>
    <w:rsid w:val="001262FD"/>
    <w:rsid w:val="001268D5"/>
    <w:rsid w:val="001275EA"/>
    <w:rsid w:val="00143926"/>
    <w:rsid w:val="00153F63"/>
    <w:rsid w:val="00154248"/>
    <w:rsid w:val="0016014A"/>
    <w:rsid w:val="00160240"/>
    <w:rsid w:val="00161A53"/>
    <w:rsid w:val="00164370"/>
    <w:rsid w:val="00167702"/>
    <w:rsid w:val="00171A9E"/>
    <w:rsid w:val="00176F10"/>
    <w:rsid w:val="00176FC3"/>
    <w:rsid w:val="001A373C"/>
    <w:rsid w:val="001A72D9"/>
    <w:rsid w:val="001B29F0"/>
    <w:rsid w:val="001B4A98"/>
    <w:rsid w:val="001B4CCA"/>
    <w:rsid w:val="001C04C2"/>
    <w:rsid w:val="001C2560"/>
    <w:rsid w:val="001C6061"/>
    <w:rsid w:val="001C70FB"/>
    <w:rsid w:val="001D2314"/>
    <w:rsid w:val="001E10BA"/>
    <w:rsid w:val="001E21BA"/>
    <w:rsid w:val="001E2418"/>
    <w:rsid w:val="001E5515"/>
    <w:rsid w:val="001F38C9"/>
    <w:rsid w:val="0020761F"/>
    <w:rsid w:val="00210285"/>
    <w:rsid w:val="0021394D"/>
    <w:rsid w:val="00220F4D"/>
    <w:rsid w:val="002237BC"/>
    <w:rsid w:val="00225230"/>
    <w:rsid w:val="00241E14"/>
    <w:rsid w:val="002426E4"/>
    <w:rsid w:val="00247BE5"/>
    <w:rsid w:val="00250423"/>
    <w:rsid w:val="002510BD"/>
    <w:rsid w:val="002511B0"/>
    <w:rsid w:val="00252818"/>
    <w:rsid w:val="002573D1"/>
    <w:rsid w:val="00266E22"/>
    <w:rsid w:val="00267B33"/>
    <w:rsid w:val="002742E6"/>
    <w:rsid w:val="0028014B"/>
    <w:rsid w:val="00281DED"/>
    <w:rsid w:val="00283A76"/>
    <w:rsid w:val="00284707"/>
    <w:rsid w:val="002A31CF"/>
    <w:rsid w:val="002A380E"/>
    <w:rsid w:val="002B6CF3"/>
    <w:rsid w:val="002C24FE"/>
    <w:rsid w:val="002C3478"/>
    <w:rsid w:val="002C6F2F"/>
    <w:rsid w:val="002D2301"/>
    <w:rsid w:val="002D43A7"/>
    <w:rsid w:val="002D4F5B"/>
    <w:rsid w:val="002D61BC"/>
    <w:rsid w:val="002E1BDE"/>
    <w:rsid w:val="002F1A44"/>
    <w:rsid w:val="002F1D08"/>
    <w:rsid w:val="00300267"/>
    <w:rsid w:val="00300B2B"/>
    <w:rsid w:val="00300BF2"/>
    <w:rsid w:val="003128D2"/>
    <w:rsid w:val="00313F72"/>
    <w:rsid w:val="00315D5D"/>
    <w:rsid w:val="0032678F"/>
    <w:rsid w:val="00327640"/>
    <w:rsid w:val="00331B8B"/>
    <w:rsid w:val="0033378D"/>
    <w:rsid w:val="00337788"/>
    <w:rsid w:val="0034615F"/>
    <w:rsid w:val="00346FEE"/>
    <w:rsid w:val="003532FF"/>
    <w:rsid w:val="003535B3"/>
    <w:rsid w:val="003662AC"/>
    <w:rsid w:val="00366670"/>
    <w:rsid w:val="0037097F"/>
    <w:rsid w:val="00372B4C"/>
    <w:rsid w:val="00376E35"/>
    <w:rsid w:val="00377337"/>
    <w:rsid w:val="0038208F"/>
    <w:rsid w:val="00383E68"/>
    <w:rsid w:val="00390B9A"/>
    <w:rsid w:val="003A0203"/>
    <w:rsid w:val="003A16C4"/>
    <w:rsid w:val="003A232C"/>
    <w:rsid w:val="003A37A8"/>
    <w:rsid w:val="003A380A"/>
    <w:rsid w:val="003B0425"/>
    <w:rsid w:val="003B1248"/>
    <w:rsid w:val="003B1614"/>
    <w:rsid w:val="003B73AF"/>
    <w:rsid w:val="003D4B1A"/>
    <w:rsid w:val="003D7537"/>
    <w:rsid w:val="003D7BF8"/>
    <w:rsid w:val="003E0EAF"/>
    <w:rsid w:val="003E42BF"/>
    <w:rsid w:val="003E4597"/>
    <w:rsid w:val="003E46B5"/>
    <w:rsid w:val="003E5789"/>
    <w:rsid w:val="003E67D5"/>
    <w:rsid w:val="003F5123"/>
    <w:rsid w:val="004005F4"/>
    <w:rsid w:val="00402D3D"/>
    <w:rsid w:val="00404925"/>
    <w:rsid w:val="004167FB"/>
    <w:rsid w:val="00424A18"/>
    <w:rsid w:val="00425E95"/>
    <w:rsid w:val="004271A7"/>
    <w:rsid w:val="00430B3E"/>
    <w:rsid w:val="004314A3"/>
    <w:rsid w:val="00431F56"/>
    <w:rsid w:val="00440553"/>
    <w:rsid w:val="00443B96"/>
    <w:rsid w:val="00443ECE"/>
    <w:rsid w:val="00453C65"/>
    <w:rsid w:val="004626DC"/>
    <w:rsid w:val="004650F6"/>
    <w:rsid w:val="004658FF"/>
    <w:rsid w:val="00466A74"/>
    <w:rsid w:val="004725ED"/>
    <w:rsid w:val="00473832"/>
    <w:rsid w:val="004816DC"/>
    <w:rsid w:val="004860A9"/>
    <w:rsid w:val="00486B16"/>
    <w:rsid w:val="00490C58"/>
    <w:rsid w:val="00491A6F"/>
    <w:rsid w:val="0049742C"/>
    <w:rsid w:val="004A01D7"/>
    <w:rsid w:val="004B15DA"/>
    <w:rsid w:val="004B29E6"/>
    <w:rsid w:val="004B4B29"/>
    <w:rsid w:val="004B6BC0"/>
    <w:rsid w:val="004C1DCE"/>
    <w:rsid w:val="004C29D5"/>
    <w:rsid w:val="004C4F19"/>
    <w:rsid w:val="004D2F8A"/>
    <w:rsid w:val="004D47EB"/>
    <w:rsid w:val="004D7B8B"/>
    <w:rsid w:val="004E7840"/>
    <w:rsid w:val="004E7A6C"/>
    <w:rsid w:val="004F60F7"/>
    <w:rsid w:val="00506792"/>
    <w:rsid w:val="00507FC1"/>
    <w:rsid w:val="00515E2D"/>
    <w:rsid w:val="00525F52"/>
    <w:rsid w:val="0052610B"/>
    <w:rsid w:val="00527AE1"/>
    <w:rsid w:val="00530746"/>
    <w:rsid w:val="005318F5"/>
    <w:rsid w:val="005339D3"/>
    <w:rsid w:val="0053440F"/>
    <w:rsid w:val="005436BD"/>
    <w:rsid w:val="00546613"/>
    <w:rsid w:val="00547FC0"/>
    <w:rsid w:val="00553806"/>
    <w:rsid w:val="00553B8B"/>
    <w:rsid w:val="00556A51"/>
    <w:rsid w:val="00564A1A"/>
    <w:rsid w:val="00565357"/>
    <w:rsid w:val="00570800"/>
    <w:rsid w:val="00573A6E"/>
    <w:rsid w:val="0057428A"/>
    <w:rsid w:val="005804AE"/>
    <w:rsid w:val="00580DEA"/>
    <w:rsid w:val="005856C6"/>
    <w:rsid w:val="00590C12"/>
    <w:rsid w:val="005919F0"/>
    <w:rsid w:val="005A3B1A"/>
    <w:rsid w:val="005B1E72"/>
    <w:rsid w:val="005B5BB2"/>
    <w:rsid w:val="005C2F05"/>
    <w:rsid w:val="005C30EF"/>
    <w:rsid w:val="005D3B9B"/>
    <w:rsid w:val="005D45E2"/>
    <w:rsid w:val="005D4D66"/>
    <w:rsid w:val="005E4504"/>
    <w:rsid w:val="005F0606"/>
    <w:rsid w:val="005F5B9F"/>
    <w:rsid w:val="005F7B5D"/>
    <w:rsid w:val="00601717"/>
    <w:rsid w:val="00601A37"/>
    <w:rsid w:val="00604EEE"/>
    <w:rsid w:val="00613092"/>
    <w:rsid w:val="006209EC"/>
    <w:rsid w:val="0062631E"/>
    <w:rsid w:val="00630E00"/>
    <w:rsid w:val="0063398A"/>
    <w:rsid w:val="006339DB"/>
    <w:rsid w:val="0063756B"/>
    <w:rsid w:val="00637810"/>
    <w:rsid w:val="00640BBD"/>
    <w:rsid w:val="00641CD7"/>
    <w:rsid w:val="00654DF0"/>
    <w:rsid w:val="00655B77"/>
    <w:rsid w:val="00667DC0"/>
    <w:rsid w:val="00672F86"/>
    <w:rsid w:val="00673DEC"/>
    <w:rsid w:val="00680FFD"/>
    <w:rsid w:val="0068160F"/>
    <w:rsid w:val="006826E2"/>
    <w:rsid w:val="00682B7F"/>
    <w:rsid w:val="006859FF"/>
    <w:rsid w:val="00685C74"/>
    <w:rsid w:val="0068653B"/>
    <w:rsid w:val="00687B84"/>
    <w:rsid w:val="00694013"/>
    <w:rsid w:val="006971C4"/>
    <w:rsid w:val="006A1FA5"/>
    <w:rsid w:val="006B45E7"/>
    <w:rsid w:val="006C058C"/>
    <w:rsid w:val="006C5944"/>
    <w:rsid w:val="006D0791"/>
    <w:rsid w:val="006D107E"/>
    <w:rsid w:val="006D5779"/>
    <w:rsid w:val="006E13D0"/>
    <w:rsid w:val="006F05A0"/>
    <w:rsid w:val="00702E6B"/>
    <w:rsid w:val="0070393F"/>
    <w:rsid w:val="00703EDA"/>
    <w:rsid w:val="00704535"/>
    <w:rsid w:val="00707B12"/>
    <w:rsid w:val="00712B1B"/>
    <w:rsid w:val="007177D5"/>
    <w:rsid w:val="00723627"/>
    <w:rsid w:val="0072377A"/>
    <w:rsid w:val="007239BF"/>
    <w:rsid w:val="00733FB1"/>
    <w:rsid w:val="00744561"/>
    <w:rsid w:val="00757CC1"/>
    <w:rsid w:val="007620A7"/>
    <w:rsid w:val="00762B80"/>
    <w:rsid w:val="00762D74"/>
    <w:rsid w:val="007667C3"/>
    <w:rsid w:val="00775354"/>
    <w:rsid w:val="00784546"/>
    <w:rsid w:val="00785A8F"/>
    <w:rsid w:val="00785D19"/>
    <w:rsid w:val="007862EA"/>
    <w:rsid w:val="0079066D"/>
    <w:rsid w:val="00790ED0"/>
    <w:rsid w:val="00792BC4"/>
    <w:rsid w:val="007973BD"/>
    <w:rsid w:val="007A0447"/>
    <w:rsid w:val="007A1570"/>
    <w:rsid w:val="007A2DC9"/>
    <w:rsid w:val="007A320B"/>
    <w:rsid w:val="007A38E1"/>
    <w:rsid w:val="007A7EB4"/>
    <w:rsid w:val="007B10A6"/>
    <w:rsid w:val="007B2EA8"/>
    <w:rsid w:val="007B325C"/>
    <w:rsid w:val="007B3855"/>
    <w:rsid w:val="007B6652"/>
    <w:rsid w:val="007B6C65"/>
    <w:rsid w:val="007B7441"/>
    <w:rsid w:val="007C5C03"/>
    <w:rsid w:val="007D4592"/>
    <w:rsid w:val="007F287B"/>
    <w:rsid w:val="007F419E"/>
    <w:rsid w:val="008023A2"/>
    <w:rsid w:val="008035AF"/>
    <w:rsid w:val="008162E4"/>
    <w:rsid w:val="00817AC4"/>
    <w:rsid w:val="00821ADF"/>
    <w:rsid w:val="0083278E"/>
    <w:rsid w:val="0083633A"/>
    <w:rsid w:val="00837DD5"/>
    <w:rsid w:val="00840946"/>
    <w:rsid w:val="0084422D"/>
    <w:rsid w:val="00850410"/>
    <w:rsid w:val="00854691"/>
    <w:rsid w:val="008600FC"/>
    <w:rsid w:val="00866D8C"/>
    <w:rsid w:val="00871F6D"/>
    <w:rsid w:val="0087204A"/>
    <w:rsid w:val="00873A55"/>
    <w:rsid w:val="00874B29"/>
    <w:rsid w:val="00885289"/>
    <w:rsid w:val="0088578D"/>
    <w:rsid w:val="008974CE"/>
    <w:rsid w:val="008B3750"/>
    <w:rsid w:val="008C523C"/>
    <w:rsid w:val="008C7070"/>
    <w:rsid w:val="008C71DA"/>
    <w:rsid w:val="008D311D"/>
    <w:rsid w:val="008D41C2"/>
    <w:rsid w:val="008F17C6"/>
    <w:rsid w:val="008F21E2"/>
    <w:rsid w:val="008F541D"/>
    <w:rsid w:val="00900516"/>
    <w:rsid w:val="00900A7E"/>
    <w:rsid w:val="00903AE7"/>
    <w:rsid w:val="00903B71"/>
    <w:rsid w:val="009072AB"/>
    <w:rsid w:val="00917D03"/>
    <w:rsid w:val="0092007B"/>
    <w:rsid w:val="0092313F"/>
    <w:rsid w:val="009248E5"/>
    <w:rsid w:val="009252CC"/>
    <w:rsid w:val="00940422"/>
    <w:rsid w:val="00945C4B"/>
    <w:rsid w:val="00946111"/>
    <w:rsid w:val="00947224"/>
    <w:rsid w:val="00950C40"/>
    <w:rsid w:val="00957FD9"/>
    <w:rsid w:val="00960FE6"/>
    <w:rsid w:val="00963F8F"/>
    <w:rsid w:val="0098123C"/>
    <w:rsid w:val="00981254"/>
    <w:rsid w:val="0098441F"/>
    <w:rsid w:val="00986301"/>
    <w:rsid w:val="00990E96"/>
    <w:rsid w:val="00990F98"/>
    <w:rsid w:val="00996666"/>
    <w:rsid w:val="00996EDC"/>
    <w:rsid w:val="0099769C"/>
    <w:rsid w:val="00997751"/>
    <w:rsid w:val="00997A6F"/>
    <w:rsid w:val="009A0273"/>
    <w:rsid w:val="009A1235"/>
    <w:rsid w:val="009A162D"/>
    <w:rsid w:val="009A7A57"/>
    <w:rsid w:val="009C7C1E"/>
    <w:rsid w:val="009E0E5C"/>
    <w:rsid w:val="009E3587"/>
    <w:rsid w:val="009F0C1C"/>
    <w:rsid w:val="009F4633"/>
    <w:rsid w:val="009F640E"/>
    <w:rsid w:val="00A014EB"/>
    <w:rsid w:val="00A10591"/>
    <w:rsid w:val="00A119C5"/>
    <w:rsid w:val="00A12918"/>
    <w:rsid w:val="00A157B3"/>
    <w:rsid w:val="00A27182"/>
    <w:rsid w:val="00A27E39"/>
    <w:rsid w:val="00A305EC"/>
    <w:rsid w:val="00A31A22"/>
    <w:rsid w:val="00A34FA5"/>
    <w:rsid w:val="00A35C25"/>
    <w:rsid w:val="00A45EA3"/>
    <w:rsid w:val="00A47950"/>
    <w:rsid w:val="00A51ACB"/>
    <w:rsid w:val="00A5306F"/>
    <w:rsid w:val="00A56747"/>
    <w:rsid w:val="00A63397"/>
    <w:rsid w:val="00A63879"/>
    <w:rsid w:val="00A63E7B"/>
    <w:rsid w:val="00A63F9C"/>
    <w:rsid w:val="00A727BE"/>
    <w:rsid w:val="00A866DE"/>
    <w:rsid w:val="00A86D4A"/>
    <w:rsid w:val="00A96B4B"/>
    <w:rsid w:val="00A970DB"/>
    <w:rsid w:val="00A97324"/>
    <w:rsid w:val="00AA0292"/>
    <w:rsid w:val="00AA1D35"/>
    <w:rsid w:val="00AA4521"/>
    <w:rsid w:val="00AB5135"/>
    <w:rsid w:val="00AB5B7A"/>
    <w:rsid w:val="00AB5C53"/>
    <w:rsid w:val="00AB6359"/>
    <w:rsid w:val="00AC2952"/>
    <w:rsid w:val="00AC2B0B"/>
    <w:rsid w:val="00AC5019"/>
    <w:rsid w:val="00AE24B8"/>
    <w:rsid w:val="00AE534F"/>
    <w:rsid w:val="00AE759B"/>
    <w:rsid w:val="00AE761E"/>
    <w:rsid w:val="00AF512F"/>
    <w:rsid w:val="00B027FF"/>
    <w:rsid w:val="00B05B42"/>
    <w:rsid w:val="00B30446"/>
    <w:rsid w:val="00B316EA"/>
    <w:rsid w:val="00B32F6F"/>
    <w:rsid w:val="00B46A45"/>
    <w:rsid w:val="00B52E3A"/>
    <w:rsid w:val="00B54AA0"/>
    <w:rsid w:val="00B56A5F"/>
    <w:rsid w:val="00B61F8C"/>
    <w:rsid w:val="00B63307"/>
    <w:rsid w:val="00B64F4D"/>
    <w:rsid w:val="00B65DC5"/>
    <w:rsid w:val="00B726DD"/>
    <w:rsid w:val="00B73D2B"/>
    <w:rsid w:val="00B7424D"/>
    <w:rsid w:val="00B8265F"/>
    <w:rsid w:val="00B9093F"/>
    <w:rsid w:val="00B91C5C"/>
    <w:rsid w:val="00B92015"/>
    <w:rsid w:val="00B932DD"/>
    <w:rsid w:val="00BA5B80"/>
    <w:rsid w:val="00BB0339"/>
    <w:rsid w:val="00BB7E9C"/>
    <w:rsid w:val="00BC2EAA"/>
    <w:rsid w:val="00BC3D6F"/>
    <w:rsid w:val="00BC5D57"/>
    <w:rsid w:val="00BC7C24"/>
    <w:rsid w:val="00BD0D01"/>
    <w:rsid w:val="00BD11DF"/>
    <w:rsid w:val="00BD2BBF"/>
    <w:rsid w:val="00BE64BA"/>
    <w:rsid w:val="00BF4895"/>
    <w:rsid w:val="00C11922"/>
    <w:rsid w:val="00C13886"/>
    <w:rsid w:val="00C14188"/>
    <w:rsid w:val="00C262B6"/>
    <w:rsid w:val="00C31E62"/>
    <w:rsid w:val="00C34248"/>
    <w:rsid w:val="00C35AC1"/>
    <w:rsid w:val="00C35CE7"/>
    <w:rsid w:val="00C377FE"/>
    <w:rsid w:val="00C41535"/>
    <w:rsid w:val="00C45636"/>
    <w:rsid w:val="00C55D58"/>
    <w:rsid w:val="00C657C2"/>
    <w:rsid w:val="00C676F1"/>
    <w:rsid w:val="00C711C9"/>
    <w:rsid w:val="00C73FE2"/>
    <w:rsid w:val="00C76458"/>
    <w:rsid w:val="00C809DD"/>
    <w:rsid w:val="00C82414"/>
    <w:rsid w:val="00C91E82"/>
    <w:rsid w:val="00C9208B"/>
    <w:rsid w:val="00C95BA9"/>
    <w:rsid w:val="00CA5F21"/>
    <w:rsid w:val="00CB174E"/>
    <w:rsid w:val="00CB2671"/>
    <w:rsid w:val="00CB3DBC"/>
    <w:rsid w:val="00CB5C1E"/>
    <w:rsid w:val="00CB5C55"/>
    <w:rsid w:val="00CB782D"/>
    <w:rsid w:val="00CB7C41"/>
    <w:rsid w:val="00CC3EE8"/>
    <w:rsid w:val="00CD4EE8"/>
    <w:rsid w:val="00CE21BA"/>
    <w:rsid w:val="00CE306E"/>
    <w:rsid w:val="00CE46BC"/>
    <w:rsid w:val="00CF60F3"/>
    <w:rsid w:val="00D1082C"/>
    <w:rsid w:val="00D161D0"/>
    <w:rsid w:val="00D164C0"/>
    <w:rsid w:val="00D20F53"/>
    <w:rsid w:val="00D210E1"/>
    <w:rsid w:val="00D269BC"/>
    <w:rsid w:val="00D27090"/>
    <w:rsid w:val="00D40539"/>
    <w:rsid w:val="00D42AE5"/>
    <w:rsid w:val="00D46F6D"/>
    <w:rsid w:val="00D51F21"/>
    <w:rsid w:val="00D53ADF"/>
    <w:rsid w:val="00D60FFA"/>
    <w:rsid w:val="00D66616"/>
    <w:rsid w:val="00D741DE"/>
    <w:rsid w:val="00D748BA"/>
    <w:rsid w:val="00D76821"/>
    <w:rsid w:val="00D80239"/>
    <w:rsid w:val="00D827F4"/>
    <w:rsid w:val="00D83FF1"/>
    <w:rsid w:val="00D915C1"/>
    <w:rsid w:val="00D93519"/>
    <w:rsid w:val="00D944CD"/>
    <w:rsid w:val="00DA2D1D"/>
    <w:rsid w:val="00DA33DC"/>
    <w:rsid w:val="00DB50E0"/>
    <w:rsid w:val="00DB6739"/>
    <w:rsid w:val="00DB7D84"/>
    <w:rsid w:val="00DC1116"/>
    <w:rsid w:val="00DC704E"/>
    <w:rsid w:val="00DD1A55"/>
    <w:rsid w:val="00DD2653"/>
    <w:rsid w:val="00DD725E"/>
    <w:rsid w:val="00DE2B20"/>
    <w:rsid w:val="00DF0646"/>
    <w:rsid w:val="00E10147"/>
    <w:rsid w:val="00E14A33"/>
    <w:rsid w:val="00E17B1B"/>
    <w:rsid w:val="00E2727F"/>
    <w:rsid w:val="00E31B82"/>
    <w:rsid w:val="00E31F8E"/>
    <w:rsid w:val="00E362CA"/>
    <w:rsid w:val="00E46FF3"/>
    <w:rsid w:val="00E65B51"/>
    <w:rsid w:val="00E7241E"/>
    <w:rsid w:val="00E84613"/>
    <w:rsid w:val="00E84618"/>
    <w:rsid w:val="00E854C8"/>
    <w:rsid w:val="00E9267C"/>
    <w:rsid w:val="00E9466E"/>
    <w:rsid w:val="00E94F2A"/>
    <w:rsid w:val="00E963A1"/>
    <w:rsid w:val="00EA19C3"/>
    <w:rsid w:val="00EA459C"/>
    <w:rsid w:val="00EC1F7B"/>
    <w:rsid w:val="00EC4BCC"/>
    <w:rsid w:val="00EC4F11"/>
    <w:rsid w:val="00EE4A73"/>
    <w:rsid w:val="00EE685E"/>
    <w:rsid w:val="00EE6995"/>
    <w:rsid w:val="00EE7533"/>
    <w:rsid w:val="00EF275C"/>
    <w:rsid w:val="00F032F9"/>
    <w:rsid w:val="00F069BD"/>
    <w:rsid w:val="00F120C1"/>
    <w:rsid w:val="00F140DD"/>
    <w:rsid w:val="00F20147"/>
    <w:rsid w:val="00F2271F"/>
    <w:rsid w:val="00F278F3"/>
    <w:rsid w:val="00F34C78"/>
    <w:rsid w:val="00F37A36"/>
    <w:rsid w:val="00F37E2B"/>
    <w:rsid w:val="00F54EE1"/>
    <w:rsid w:val="00F560F8"/>
    <w:rsid w:val="00F57756"/>
    <w:rsid w:val="00F610AA"/>
    <w:rsid w:val="00F64563"/>
    <w:rsid w:val="00F65114"/>
    <w:rsid w:val="00F92B12"/>
    <w:rsid w:val="00F96380"/>
    <w:rsid w:val="00FA2491"/>
    <w:rsid w:val="00FA2FFF"/>
    <w:rsid w:val="00FA3DD3"/>
    <w:rsid w:val="00FA52FD"/>
    <w:rsid w:val="00FA61D7"/>
    <w:rsid w:val="00FB1B18"/>
    <w:rsid w:val="00FB1B6A"/>
    <w:rsid w:val="00FB31B6"/>
    <w:rsid w:val="00FB327F"/>
    <w:rsid w:val="00FB3B3D"/>
    <w:rsid w:val="00FB5FAB"/>
    <w:rsid w:val="00FC0EA3"/>
    <w:rsid w:val="00FC77E3"/>
    <w:rsid w:val="00FC79C9"/>
    <w:rsid w:val="00FD0F9B"/>
    <w:rsid w:val="00FF14A4"/>
    <w:rsid w:val="00FF74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E7F2E"/>
  <w15:docId w15:val="{52EC9937-E2B6-44F2-9549-B0AF0A7E9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6E22"/>
    <w:pPr>
      <w:spacing w:after="0" w:line="240" w:lineRule="auto"/>
    </w:pPr>
    <w:rPr>
      <w:rFonts w:ascii="Times New Roman" w:eastAsia="SimSun" w:hAnsi="Times New Roman" w:cs="Times New Roman"/>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266E22"/>
    <w:rPr>
      <w:color w:val="0000FF"/>
      <w:u w:val="single"/>
    </w:rPr>
  </w:style>
  <w:style w:type="paragraph" w:styleId="Zkladntext">
    <w:name w:val="Body Text"/>
    <w:basedOn w:val="Normln"/>
    <w:link w:val="ZkladntextChar"/>
    <w:rsid w:val="00266E22"/>
    <w:rPr>
      <w:rFonts w:ascii="Garamond" w:hAnsi="Garamond"/>
      <w:i/>
      <w:iCs/>
      <w:color w:val="FF0000"/>
    </w:rPr>
  </w:style>
  <w:style w:type="character" w:customStyle="1" w:styleId="ZkladntextChar">
    <w:name w:val="Základní text Char"/>
    <w:basedOn w:val="Standardnpsmoodstavce"/>
    <w:link w:val="Zkladntext"/>
    <w:rsid w:val="00266E22"/>
    <w:rPr>
      <w:rFonts w:ascii="Garamond" w:eastAsia="SimSun" w:hAnsi="Garamond" w:cs="Times New Roman"/>
      <w:i/>
      <w:iCs/>
      <w:color w:val="FF0000"/>
      <w:sz w:val="24"/>
      <w:szCs w:val="24"/>
      <w:lang w:eastAsia="zh-CN"/>
    </w:rPr>
  </w:style>
  <w:style w:type="paragraph" w:styleId="Zkladntextodsazen">
    <w:name w:val="Body Text Indent"/>
    <w:basedOn w:val="Normln"/>
    <w:link w:val="ZkladntextodsazenChar"/>
    <w:rsid w:val="00266E22"/>
    <w:pPr>
      <w:spacing w:after="120"/>
      <w:ind w:left="283"/>
    </w:pPr>
  </w:style>
  <w:style w:type="character" w:customStyle="1" w:styleId="ZkladntextodsazenChar">
    <w:name w:val="Základní text odsazený Char"/>
    <w:basedOn w:val="Standardnpsmoodstavce"/>
    <w:link w:val="Zkladntextodsazen"/>
    <w:rsid w:val="00266E22"/>
    <w:rPr>
      <w:rFonts w:ascii="Times New Roman" w:eastAsia="SimSun" w:hAnsi="Times New Roman" w:cs="Times New Roman"/>
      <w:sz w:val="24"/>
      <w:szCs w:val="24"/>
      <w:lang w:eastAsia="zh-CN"/>
    </w:rPr>
  </w:style>
  <w:style w:type="paragraph" w:styleId="Zkladntextodsazen2">
    <w:name w:val="Body Text Indent 2"/>
    <w:basedOn w:val="Normln"/>
    <w:link w:val="Zkladntextodsazen2Char"/>
    <w:rsid w:val="00266E22"/>
    <w:pPr>
      <w:spacing w:after="120" w:line="480" w:lineRule="auto"/>
      <w:ind w:left="283"/>
    </w:pPr>
  </w:style>
  <w:style w:type="character" w:customStyle="1" w:styleId="Zkladntextodsazen2Char">
    <w:name w:val="Základní text odsazený 2 Char"/>
    <w:basedOn w:val="Standardnpsmoodstavce"/>
    <w:link w:val="Zkladntextodsazen2"/>
    <w:rsid w:val="00266E22"/>
    <w:rPr>
      <w:rFonts w:ascii="Times New Roman" w:eastAsia="SimSun" w:hAnsi="Times New Roman" w:cs="Times New Roman"/>
      <w:sz w:val="24"/>
      <w:szCs w:val="24"/>
      <w:lang w:eastAsia="zh-CN"/>
    </w:rPr>
  </w:style>
  <w:style w:type="paragraph" w:styleId="Zkladntext2">
    <w:name w:val="Body Text 2"/>
    <w:basedOn w:val="Normln"/>
    <w:link w:val="Zkladntext2Char"/>
    <w:rsid w:val="00266E22"/>
    <w:pPr>
      <w:spacing w:after="120" w:line="480" w:lineRule="auto"/>
    </w:pPr>
  </w:style>
  <w:style w:type="character" w:customStyle="1" w:styleId="Zkladntext2Char">
    <w:name w:val="Základní text 2 Char"/>
    <w:basedOn w:val="Standardnpsmoodstavce"/>
    <w:link w:val="Zkladntext2"/>
    <w:rsid w:val="00266E22"/>
    <w:rPr>
      <w:rFonts w:ascii="Times New Roman" w:eastAsia="SimSun" w:hAnsi="Times New Roman" w:cs="Times New Roman"/>
      <w:sz w:val="24"/>
      <w:szCs w:val="24"/>
      <w:lang w:eastAsia="zh-CN"/>
    </w:rPr>
  </w:style>
  <w:style w:type="paragraph" w:styleId="Odstavecseseznamem">
    <w:name w:val="List Paragraph"/>
    <w:basedOn w:val="Normln"/>
    <w:uiPriority w:val="34"/>
    <w:qFormat/>
    <w:rsid w:val="00266E22"/>
    <w:pPr>
      <w:ind w:left="708"/>
    </w:pPr>
  </w:style>
  <w:style w:type="paragraph" w:styleId="Zhlav">
    <w:name w:val="header"/>
    <w:basedOn w:val="Normln"/>
    <w:link w:val="ZhlavChar"/>
    <w:uiPriority w:val="99"/>
    <w:unhideWhenUsed/>
    <w:rsid w:val="00266E22"/>
    <w:pPr>
      <w:tabs>
        <w:tab w:val="center" w:pos="4536"/>
        <w:tab w:val="right" w:pos="9072"/>
      </w:tabs>
    </w:pPr>
  </w:style>
  <w:style w:type="character" w:customStyle="1" w:styleId="ZhlavChar">
    <w:name w:val="Záhlaví Char"/>
    <w:basedOn w:val="Standardnpsmoodstavce"/>
    <w:link w:val="Zhlav"/>
    <w:uiPriority w:val="99"/>
    <w:rsid w:val="00266E22"/>
    <w:rPr>
      <w:rFonts w:ascii="Times New Roman" w:eastAsia="SimSun" w:hAnsi="Times New Roman" w:cs="Times New Roman"/>
      <w:sz w:val="24"/>
      <w:szCs w:val="24"/>
      <w:lang w:eastAsia="zh-CN"/>
    </w:rPr>
  </w:style>
  <w:style w:type="paragraph" w:styleId="Zpat">
    <w:name w:val="footer"/>
    <w:basedOn w:val="Normln"/>
    <w:link w:val="ZpatChar"/>
    <w:uiPriority w:val="99"/>
    <w:unhideWhenUsed/>
    <w:rsid w:val="00266E22"/>
    <w:pPr>
      <w:tabs>
        <w:tab w:val="center" w:pos="4536"/>
        <w:tab w:val="right" w:pos="9072"/>
      </w:tabs>
    </w:pPr>
  </w:style>
  <w:style w:type="character" w:customStyle="1" w:styleId="ZpatChar">
    <w:name w:val="Zápatí Char"/>
    <w:basedOn w:val="Standardnpsmoodstavce"/>
    <w:link w:val="Zpat"/>
    <w:uiPriority w:val="99"/>
    <w:rsid w:val="00266E22"/>
    <w:rPr>
      <w:rFonts w:ascii="Times New Roman" w:eastAsia="SimSun" w:hAnsi="Times New Roman" w:cs="Times New Roman"/>
      <w:sz w:val="24"/>
      <w:szCs w:val="24"/>
      <w:lang w:eastAsia="zh-CN"/>
    </w:rPr>
  </w:style>
  <w:style w:type="paragraph" w:styleId="Textbubliny">
    <w:name w:val="Balloon Text"/>
    <w:basedOn w:val="Normln"/>
    <w:link w:val="TextbublinyChar"/>
    <w:uiPriority w:val="99"/>
    <w:semiHidden/>
    <w:unhideWhenUsed/>
    <w:rsid w:val="00281DED"/>
    <w:rPr>
      <w:rFonts w:ascii="Tahoma" w:hAnsi="Tahoma" w:cs="Tahoma"/>
      <w:sz w:val="16"/>
      <w:szCs w:val="16"/>
    </w:rPr>
  </w:style>
  <w:style w:type="character" w:customStyle="1" w:styleId="TextbublinyChar">
    <w:name w:val="Text bubliny Char"/>
    <w:basedOn w:val="Standardnpsmoodstavce"/>
    <w:link w:val="Textbubliny"/>
    <w:uiPriority w:val="99"/>
    <w:semiHidden/>
    <w:rsid w:val="00281DED"/>
    <w:rPr>
      <w:rFonts w:ascii="Tahoma" w:eastAsia="SimSun" w:hAnsi="Tahoma" w:cs="Tahoma"/>
      <w:sz w:val="16"/>
      <w:szCs w:val="16"/>
      <w:lang w:eastAsia="zh-CN"/>
    </w:rPr>
  </w:style>
  <w:style w:type="paragraph" w:styleId="Revize">
    <w:name w:val="Revision"/>
    <w:hidden/>
    <w:uiPriority w:val="99"/>
    <w:semiHidden/>
    <w:rsid w:val="00655B77"/>
    <w:pPr>
      <w:spacing w:after="0" w:line="240" w:lineRule="auto"/>
    </w:pPr>
    <w:rPr>
      <w:rFonts w:ascii="Times New Roman" w:eastAsia="SimSun" w:hAnsi="Times New Roman" w:cs="Times New Roman"/>
      <w:sz w:val="24"/>
      <w:szCs w:val="24"/>
      <w:lang w:eastAsia="zh-CN"/>
    </w:rPr>
  </w:style>
  <w:style w:type="table" w:styleId="Mkatabulky">
    <w:name w:val="Table Grid"/>
    <w:basedOn w:val="Normlntabulka"/>
    <w:uiPriority w:val="59"/>
    <w:rsid w:val="00655B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C55D58"/>
    <w:rPr>
      <w:sz w:val="16"/>
      <w:szCs w:val="16"/>
    </w:rPr>
  </w:style>
  <w:style w:type="paragraph" w:styleId="Textkomente">
    <w:name w:val="annotation text"/>
    <w:basedOn w:val="Normln"/>
    <w:link w:val="TextkomenteChar"/>
    <w:unhideWhenUsed/>
    <w:rsid w:val="00C55D58"/>
    <w:rPr>
      <w:sz w:val="20"/>
      <w:szCs w:val="20"/>
    </w:rPr>
  </w:style>
  <w:style w:type="character" w:customStyle="1" w:styleId="TextkomenteChar">
    <w:name w:val="Text komentáře Char"/>
    <w:basedOn w:val="Standardnpsmoodstavce"/>
    <w:link w:val="Textkomente"/>
    <w:rsid w:val="00C55D58"/>
    <w:rPr>
      <w:rFonts w:ascii="Times New Roman" w:eastAsia="SimSun"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C55D58"/>
    <w:rPr>
      <w:b/>
      <w:bCs/>
    </w:rPr>
  </w:style>
  <w:style w:type="character" w:customStyle="1" w:styleId="PedmtkomenteChar">
    <w:name w:val="Předmět komentáře Char"/>
    <w:basedOn w:val="TextkomenteChar"/>
    <w:link w:val="Pedmtkomente"/>
    <w:uiPriority w:val="99"/>
    <w:semiHidden/>
    <w:rsid w:val="00C55D58"/>
    <w:rPr>
      <w:rFonts w:ascii="Times New Roman" w:eastAsia="SimSun" w:hAnsi="Times New Roman" w:cs="Times New Roman"/>
      <w:b/>
      <w:bCs/>
      <w:sz w:val="20"/>
      <w:szCs w:val="20"/>
      <w:lang w:eastAsia="zh-CN"/>
    </w:rPr>
  </w:style>
  <w:style w:type="paragraph" w:customStyle="1" w:styleId="Default">
    <w:name w:val="Default"/>
    <w:rsid w:val="001262FD"/>
    <w:pPr>
      <w:autoSpaceDE w:val="0"/>
      <w:autoSpaceDN w:val="0"/>
      <w:adjustRightInd w:val="0"/>
      <w:spacing w:after="0" w:line="240" w:lineRule="auto"/>
    </w:pPr>
    <w:rPr>
      <w:rFonts w:ascii="Tahoma" w:eastAsia="MS Mincho" w:hAnsi="Tahoma" w:cs="Tahoma"/>
      <w:color w:val="000000"/>
      <w:sz w:val="24"/>
      <w:szCs w:val="24"/>
    </w:rPr>
  </w:style>
  <w:style w:type="paragraph" w:customStyle="1" w:styleId="Odstavecseseznamem1">
    <w:name w:val="Odstavec se seznamem1"/>
    <w:basedOn w:val="Normln"/>
    <w:rsid w:val="00B30446"/>
    <w:pPr>
      <w:spacing w:after="200" w:line="276" w:lineRule="auto"/>
      <w:ind w:left="720"/>
      <w:contextualSpacing/>
    </w:pPr>
    <w:rPr>
      <w:rFonts w:ascii="Calibri" w:eastAsia="Times New Roman" w:hAnsi="Calibri"/>
      <w:sz w:val="22"/>
      <w:szCs w:val="22"/>
      <w:lang w:eastAsia="en-US"/>
    </w:rPr>
  </w:style>
  <w:style w:type="character" w:styleId="Zstupntext">
    <w:name w:val="Placeholder Text"/>
    <w:basedOn w:val="Standardnpsmoodstavce"/>
    <w:uiPriority w:val="99"/>
    <w:semiHidden/>
    <w:rsid w:val="00A105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426242">
      <w:bodyDiv w:val="1"/>
      <w:marLeft w:val="0"/>
      <w:marRight w:val="0"/>
      <w:marTop w:val="0"/>
      <w:marBottom w:val="0"/>
      <w:divBdr>
        <w:top w:val="none" w:sz="0" w:space="0" w:color="auto"/>
        <w:left w:val="none" w:sz="0" w:space="0" w:color="auto"/>
        <w:bottom w:val="none" w:sz="0" w:space="0" w:color="auto"/>
        <w:right w:val="none" w:sz="0" w:space="0" w:color="auto"/>
      </w:divBdr>
    </w:div>
    <w:div w:id="472793291">
      <w:bodyDiv w:val="1"/>
      <w:marLeft w:val="0"/>
      <w:marRight w:val="0"/>
      <w:marTop w:val="0"/>
      <w:marBottom w:val="0"/>
      <w:divBdr>
        <w:top w:val="none" w:sz="0" w:space="0" w:color="auto"/>
        <w:left w:val="none" w:sz="0" w:space="0" w:color="auto"/>
        <w:bottom w:val="none" w:sz="0" w:space="0" w:color="auto"/>
        <w:right w:val="none" w:sz="0" w:space="0" w:color="auto"/>
      </w:divBdr>
    </w:div>
    <w:div w:id="666330130">
      <w:bodyDiv w:val="1"/>
      <w:marLeft w:val="0"/>
      <w:marRight w:val="0"/>
      <w:marTop w:val="0"/>
      <w:marBottom w:val="0"/>
      <w:divBdr>
        <w:top w:val="none" w:sz="0" w:space="0" w:color="auto"/>
        <w:left w:val="none" w:sz="0" w:space="0" w:color="auto"/>
        <w:bottom w:val="none" w:sz="0" w:space="0" w:color="auto"/>
        <w:right w:val="none" w:sz="0" w:space="0" w:color="auto"/>
      </w:divBdr>
    </w:div>
    <w:div w:id="666906866">
      <w:bodyDiv w:val="1"/>
      <w:marLeft w:val="0"/>
      <w:marRight w:val="0"/>
      <w:marTop w:val="0"/>
      <w:marBottom w:val="0"/>
      <w:divBdr>
        <w:top w:val="none" w:sz="0" w:space="0" w:color="auto"/>
        <w:left w:val="none" w:sz="0" w:space="0" w:color="auto"/>
        <w:bottom w:val="none" w:sz="0" w:space="0" w:color="auto"/>
        <w:right w:val="none" w:sz="0" w:space="0" w:color="auto"/>
      </w:divBdr>
    </w:div>
    <w:div w:id="770777349">
      <w:bodyDiv w:val="1"/>
      <w:marLeft w:val="0"/>
      <w:marRight w:val="0"/>
      <w:marTop w:val="0"/>
      <w:marBottom w:val="0"/>
      <w:divBdr>
        <w:top w:val="none" w:sz="0" w:space="0" w:color="auto"/>
        <w:left w:val="none" w:sz="0" w:space="0" w:color="auto"/>
        <w:bottom w:val="none" w:sz="0" w:space="0" w:color="auto"/>
        <w:right w:val="none" w:sz="0" w:space="0" w:color="auto"/>
      </w:divBdr>
    </w:div>
    <w:div w:id="1107769485">
      <w:bodyDiv w:val="1"/>
      <w:marLeft w:val="0"/>
      <w:marRight w:val="0"/>
      <w:marTop w:val="0"/>
      <w:marBottom w:val="0"/>
      <w:divBdr>
        <w:top w:val="none" w:sz="0" w:space="0" w:color="auto"/>
        <w:left w:val="none" w:sz="0" w:space="0" w:color="auto"/>
        <w:bottom w:val="none" w:sz="0" w:space="0" w:color="auto"/>
        <w:right w:val="none" w:sz="0" w:space="0" w:color="auto"/>
      </w:divBdr>
    </w:div>
    <w:div w:id="1216233603">
      <w:bodyDiv w:val="1"/>
      <w:marLeft w:val="0"/>
      <w:marRight w:val="0"/>
      <w:marTop w:val="0"/>
      <w:marBottom w:val="0"/>
      <w:divBdr>
        <w:top w:val="none" w:sz="0" w:space="0" w:color="auto"/>
        <w:left w:val="none" w:sz="0" w:space="0" w:color="auto"/>
        <w:bottom w:val="none" w:sz="0" w:space="0" w:color="auto"/>
        <w:right w:val="none" w:sz="0" w:space="0" w:color="auto"/>
      </w:divBdr>
    </w:div>
    <w:div w:id="1275794535">
      <w:bodyDiv w:val="1"/>
      <w:marLeft w:val="0"/>
      <w:marRight w:val="0"/>
      <w:marTop w:val="0"/>
      <w:marBottom w:val="0"/>
      <w:divBdr>
        <w:top w:val="none" w:sz="0" w:space="0" w:color="auto"/>
        <w:left w:val="none" w:sz="0" w:space="0" w:color="auto"/>
        <w:bottom w:val="none" w:sz="0" w:space="0" w:color="auto"/>
        <w:right w:val="none" w:sz="0" w:space="0" w:color="auto"/>
      </w:divBdr>
    </w:div>
    <w:div w:id="1305157630">
      <w:bodyDiv w:val="1"/>
      <w:marLeft w:val="0"/>
      <w:marRight w:val="0"/>
      <w:marTop w:val="0"/>
      <w:marBottom w:val="0"/>
      <w:divBdr>
        <w:top w:val="none" w:sz="0" w:space="0" w:color="auto"/>
        <w:left w:val="none" w:sz="0" w:space="0" w:color="auto"/>
        <w:bottom w:val="none" w:sz="0" w:space="0" w:color="auto"/>
        <w:right w:val="none" w:sz="0" w:space="0" w:color="auto"/>
      </w:divBdr>
    </w:div>
    <w:div w:id="1319457917">
      <w:bodyDiv w:val="1"/>
      <w:marLeft w:val="0"/>
      <w:marRight w:val="0"/>
      <w:marTop w:val="0"/>
      <w:marBottom w:val="0"/>
      <w:divBdr>
        <w:top w:val="none" w:sz="0" w:space="0" w:color="auto"/>
        <w:left w:val="none" w:sz="0" w:space="0" w:color="auto"/>
        <w:bottom w:val="none" w:sz="0" w:space="0" w:color="auto"/>
        <w:right w:val="none" w:sz="0" w:space="0" w:color="auto"/>
      </w:divBdr>
    </w:div>
    <w:div w:id="146422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ropagace@mmp.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
    <Synchronization>Synchronous</Synchronization>
    <Type>1</Type>
    <SequenceNumber>10</SequenceNumber>
    <Url/>
    <Assembly>AC.SharePoint.Meetings, Version=1.0.0.0, Culture=neutral, PublicKeyToken=9b92fccf2d853fe9</Assembly>
    <Class>AC.SharePoint.Meetings.SharePoint.Handlers.BindByFolderStructureEventReceiver</Class>
    <Data/>
    <Filter/>
  </Receiver>
  <Receiver>
    <Name/>
    <Synchronization>Synchronous</Synchronization>
    <Type>1</Type>
    <SequenceNumber>20</SequenceNumber>
    <Url/>
    <Assembly>AC.SharePoint.Meetings, Version=1.0.0.0, Culture=neutral, PublicKeyToken=9b92fccf2d853fe9</Assembly>
    <Class>AC.SharePoint.Meetings.SharePoint.Handlers.InitializeOrderEventReceiver</Class>
    <Data/>
    <Filter/>
  </Receiver>
  <Receiver>
    <Name/>
    <Synchronization>Synchronous</Synchronization>
    <Type>3</Type>
    <SequenceNumber>10</SequenceNumber>
    <Url/>
    <Assembly>AC.SharePoint.Meetings, Version=1.0.0.0, Culture=neutral, PublicKeyToken=9b92fccf2d853fe9</Assembly>
    <Class>AC.SharePoint.Meetings.SharePoint.Handlers.CascadeDeletingEventReceiver</Class>
    <Data/>
    <Filter/>
  </Receiver>
  <Receiver>
    <Name/>
    <Synchronization>Asynchronous</Synchronization>
    <Type>10002</Type>
    <SequenceNumber>10</SequenceNumber>
    <Url/>
    <Assembly>AC.SharePoint.Meetings, Version=1.0.0.0, Culture=neutral, PublicKeyToken=9b92fccf2d853fe9</Assembly>
    <Class>AC.SharePoint.Meetings.SharePoint.Handlers.AutomaticApprovalEventReceiver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BodJednani xmlns="f94004b3-5c85-4b6f-b2cb-b6e165aced0d">12955</BodJednani>
    <Navrh xmlns="df30a891-99dc-44a0-9782-3a4c8c525d86">52626</Navrh>
    <StatusJednani xmlns="f94004b3-5c85-4b6f-b2cb-b6e165aced0d">Otevřeno</StatusJednani>
    <Jednani xmlns="f94004b3-5c85-4b6f-b2cb-b6e165aced0d">589</Jednani>
    <CitlivyObsah xmlns="df30a891-99dc-44a0-9782-3a4c8c525d86">false</CitlivyObsah>
  </documentManagement>
</p:properties>
</file>

<file path=customXml/item5.xml><?xml version="1.0" encoding="utf-8"?>
<ct:contentTypeSchema xmlns:ct="http://schemas.microsoft.com/office/2006/metadata/contentType" xmlns:ma="http://schemas.microsoft.com/office/2006/metadata/properties/metaAttributes" ct:_="" ma:_="" ma:contentTypeName="Příloha" ma:contentTypeID="0x0101007127A994CA674747A7AE93495D6D9F160200B663D53B9C3025449AE797E7690C5365" ma:contentTypeVersion="1218" ma:contentTypeDescription="" ma:contentTypeScope="" ma:versionID="c5664837b810ad2a144f547b02e7eaff">
  <xsd:schema xmlns:xsd="http://www.w3.org/2001/XMLSchema" xmlns:xs="http://www.w3.org/2001/XMLSchema" xmlns:p="http://schemas.microsoft.com/office/2006/metadata/properties" xmlns:ns2="f94004b3-5c85-4b6f-b2cb-b6e165aced0d" xmlns:ns3="df30a891-99dc-44a0-9782-3a4c8c525d86" targetNamespace="http://schemas.microsoft.com/office/2006/metadata/properties" ma:root="true" ma:fieldsID="3067b03108da91ba7248d5cb436ff289" ns2:_="" ns3:_="">
    <xsd:import namespace="f94004b3-5c85-4b6f-b2cb-b6e165aced0d"/>
    <xsd:import namespace="df30a891-99dc-44a0-9782-3a4c8c525d86"/>
    <xsd:element name="properties">
      <xsd:complexType>
        <xsd:sequence>
          <xsd:element name="documentManagement">
            <xsd:complexType>
              <xsd:all>
                <xsd:element ref="ns2:Jednani" minOccurs="0"/>
                <xsd:element ref="ns2:BodJednani" minOccurs="0"/>
                <xsd:element ref="ns3:Navrh" minOccurs="0"/>
                <xsd:element ref="ns2:StatusJednani" minOccurs="0"/>
                <xsd:element ref="ns3:CitlivyObsa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4004b3-5c85-4b6f-b2cb-b6e165aced0d" elementFormDefault="qualified">
    <xsd:import namespace="http://schemas.microsoft.com/office/2006/documentManagement/types"/>
    <xsd:import namespace="http://schemas.microsoft.com/office/infopath/2007/PartnerControls"/>
    <xsd:element name="Jednani" ma:index="8" nillable="true" ma:displayName="Jednání" ma:indexed="true" ma:list="{5d15bb43-59a9-4abc-a36b-30c5bc7ccfa6}" ma:internalName="Jednani" ma:readOnly="false" ma:showField="Title" ma:web="df30a891-99dc-44a0-9782-3a4c8c525d86">
      <xsd:simpleType>
        <xsd:restriction base="dms:Lookup"/>
      </xsd:simpleType>
    </xsd:element>
    <xsd:element name="BodJednani" ma:index="9" nillable="true" ma:displayName="Bod jednání" ma:indexed="true" ma:list="{25005960-1e16-407c-9362-07eefd78656c}" ma:internalName="BodJednani" ma:readOnly="false" ma:showField="Title" ma:web="df30a891-99dc-44a0-9782-3a4c8c525d86">
      <xsd:simpleType>
        <xsd:restriction base="dms:Lookup"/>
      </xsd:simpleType>
    </xsd:element>
    <xsd:element name="StatusJednani" ma:index="11" nillable="true" ma:displayName="Stav jednání" ma:default="Otevřeno" ma:format="Dropdown" ma:internalName="StatusJednani">
      <xsd:simpleType>
        <xsd:restriction base="dms:Choice">
          <xsd:enumeration value="Otevřeno"/>
          <xsd:enumeration value="Uzavřen program"/>
          <xsd:enumeration value="Uzavřeny návrhy usnesení"/>
          <xsd:enumeration value="Uzavřeno"/>
          <xsd:enumeration value="Zrušeno"/>
        </xsd:restriction>
      </xsd:simpleType>
    </xsd:element>
  </xsd:schema>
  <xsd:schema xmlns:xsd="http://www.w3.org/2001/XMLSchema" xmlns:xs="http://www.w3.org/2001/XMLSchema" xmlns:dms="http://schemas.microsoft.com/office/2006/documentManagement/types" xmlns:pc="http://schemas.microsoft.com/office/infopath/2007/PartnerControls" targetNamespace="df30a891-99dc-44a0-9782-3a4c8c525d86" elementFormDefault="qualified">
    <xsd:import namespace="http://schemas.microsoft.com/office/2006/documentManagement/types"/>
    <xsd:import namespace="http://schemas.microsoft.com/office/infopath/2007/PartnerControls"/>
    <xsd:element name="Navrh" ma:index="10" nillable="true" ma:displayName="Návrh" ma:indexed="true" ma:list="{7750d870-1da3-4daa-a541-9057e1105504}" ma:internalName="Navrh" ma:showField="Cislo" ma:web="df30a891-99dc-44a0-9782-3a4c8c525d86">
      <xsd:simpleType>
        <xsd:restriction base="dms:Lookup"/>
      </xsd:simpleType>
    </xsd:element>
    <xsd:element name="CitlivyObsah" ma:index="12" nillable="true" ma:displayName="Citlivý obsah" ma:default="0" ma:description="Označuje dokument s citlivým obsahem, Pracovní proces nastaví patřičná oprávnění." ma:indexed="true" ma:internalName="CitlivyObsah">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A7FD47-58BF-452E-9C86-287DD0035941}">
  <ds:schemaRefs>
    <ds:schemaRef ds:uri="http://schemas.microsoft.com/sharepoint/v3/contenttype/forms"/>
  </ds:schemaRefs>
</ds:datastoreItem>
</file>

<file path=customXml/itemProps2.xml><?xml version="1.0" encoding="utf-8"?>
<ds:datastoreItem xmlns:ds="http://schemas.openxmlformats.org/officeDocument/2006/customXml" ds:itemID="{1963FA13-335E-44DC-BD80-D86BFFC2BE32}">
  <ds:schemaRefs>
    <ds:schemaRef ds:uri="http://schemas.microsoft.com/sharepoint/events"/>
  </ds:schemaRefs>
</ds:datastoreItem>
</file>

<file path=customXml/itemProps3.xml><?xml version="1.0" encoding="utf-8"?>
<ds:datastoreItem xmlns:ds="http://schemas.openxmlformats.org/officeDocument/2006/customXml" ds:itemID="{275D0182-D7E5-48D6-B391-FC27655C1CD2}">
  <ds:schemaRefs>
    <ds:schemaRef ds:uri="http://schemas.openxmlformats.org/officeDocument/2006/bibliography"/>
  </ds:schemaRefs>
</ds:datastoreItem>
</file>

<file path=customXml/itemProps4.xml><?xml version="1.0" encoding="utf-8"?>
<ds:datastoreItem xmlns:ds="http://schemas.openxmlformats.org/officeDocument/2006/customXml" ds:itemID="{5ADED498-8566-46FE-A072-8FCAC337FDE1}">
  <ds:schemaRefs>
    <ds:schemaRef ds:uri="http://schemas.microsoft.com/office/2006/metadata/properties"/>
    <ds:schemaRef ds:uri="http://schemas.microsoft.com/office/infopath/2007/PartnerControls"/>
    <ds:schemaRef ds:uri="f94004b3-5c85-4b6f-b2cb-b6e165aced0d"/>
    <ds:schemaRef ds:uri="df30a891-99dc-44a0-9782-3a4c8c525d86"/>
  </ds:schemaRefs>
</ds:datastoreItem>
</file>

<file path=customXml/itemProps5.xml><?xml version="1.0" encoding="utf-8"?>
<ds:datastoreItem xmlns:ds="http://schemas.openxmlformats.org/officeDocument/2006/customXml" ds:itemID="{E30B7EB8-A53A-4F32-A42D-A8D406EC73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4004b3-5c85-4b6f-b2cb-b6e165aced0d"/>
    <ds:schemaRef ds:uri="df30a891-99dc-44a0-9782-3a4c8c525d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3613</Words>
  <Characters>21320</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Příloha usnesení č. 7 - Pravidla pro poskytování dotací z Programu podpory v sociální a zdravotní oblasti</vt:lpstr>
    </vt:vector>
  </TitlesOfParts>
  <Company>Microsoft</Company>
  <LinksUpToDate>false</LinksUpToDate>
  <CharactersWithSpaces>24884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usnesení č. 6 - Pravidla pro poskytování dotací z Programu podpory v sociální a zdravotní oblasti</dc:title>
  <dc:creator>Víznerová Daniela</dc:creator>
  <cp:lastModifiedBy>Pešková Alena</cp:lastModifiedBy>
  <cp:revision>2</cp:revision>
  <cp:lastPrinted>2025-11-24T08:53:00Z</cp:lastPrinted>
  <dcterms:created xsi:type="dcterms:W3CDTF">2025-12-08T10:58:00Z</dcterms:created>
  <dcterms:modified xsi:type="dcterms:W3CDTF">2025-12-08T10:58:00Z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0x0101007127A994CA674747A7AE93495D6D9F160200B663D53B9C3025449AE797E7690C5365</vt:lpwstr>
  </property>
</Properties>
</file>